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8C4F0"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37981E21"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5664F1">
        <w:rPr>
          <w:rFonts w:ascii="GHEA Grapalat" w:hAnsi="GHEA Grapalat"/>
          <w:i/>
        </w:rPr>
        <w:t xml:space="preserve">2-ого ноября </w:t>
      </w:r>
      <w:r w:rsidR="00F432DC" w:rsidRPr="000B4129">
        <w:rPr>
          <w:rFonts w:ascii="GHEA Grapalat" w:hAnsi="GHEA Grapalat"/>
          <w:i/>
        </w:rPr>
        <w:t xml:space="preserve">2022 года № </w:t>
      </w:r>
      <w:r w:rsidR="005664F1">
        <w:rPr>
          <w:rFonts w:ascii="GHEA Grapalat" w:hAnsi="GHEA Grapalat"/>
          <w:i/>
        </w:rPr>
        <w:t>451</w:t>
      </w:r>
      <w:del w:id="0" w:author="Vardan" w:date="2022-10-29T23:40:00Z">
        <w:r w:rsidR="00F432DC" w:rsidRPr="000B4129" w:rsidDel="00CC70AB">
          <w:rPr>
            <w:rFonts w:ascii="GHEA Grapalat" w:hAnsi="GHEA Grapalat"/>
            <w:i/>
          </w:rPr>
          <w:delText>-</w:delText>
        </w:r>
      </w:del>
      <w:r w:rsidR="00F432DC" w:rsidRPr="000B4129">
        <w:rPr>
          <w:rFonts w:ascii="GHEA Grapalat" w:hAnsi="GHEA Grapalat"/>
          <w:i/>
        </w:rPr>
        <w:t>A</w:t>
      </w:r>
    </w:p>
    <w:p w14:paraId="61C8A40A" w14:textId="77777777" w:rsidR="009C5A9E" w:rsidRDefault="009C5A9E" w:rsidP="00B46D58">
      <w:pPr>
        <w:pStyle w:val="a3"/>
        <w:widowControl w:val="0"/>
        <w:spacing w:after="160" w:line="240" w:lineRule="auto"/>
        <w:ind w:firstLine="0"/>
        <w:jc w:val="center"/>
        <w:rPr>
          <w:rFonts w:ascii="GHEA Grapalat" w:hAnsi="GHEA Grapalat"/>
          <w:i w:val="0"/>
          <w:sz w:val="24"/>
          <w:szCs w:val="24"/>
        </w:rPr>
      </w:pPr>
    </w:p>
    <w:p w14:paraId="6949FB7B" w14:textId="77777777" w:rsidR="009C5A9E" w:rsidRPr="00A06B5D" w:rsidRDefault="009C5A9E" w:rsidP="009C5A9E">
      <w:pPr>
        <w:ind w:left="938" w:right="783"/>
        <w:jc w:val="center"/>
        <w:rPr>
          <w:rFonts w:ascii="GHEA Grapalat" w:hAnsi="GHEA Grapalat"/>
          <w:sz w:val="20"/>
          <w:szCs w:val="20"/>
        </w:rPr>
      </w:pPr>
      <w:r w:rsidRPr="00A06B5D">
        <w:rPr>
          <w:rFonts w:ascii="GHEA Grapalat" w:hAnsi="GHEA Grapalat"/>
          <w:sz w:val="20"/>
          <w:szCs w:val="20"/>
        </w:rPr>
        <w:t>ОБЪЯВЛЕНИЕ О ЗАПРОСЕ КОТИРОВКИ</w:t>
      </w:r>
    </w:p>
    <w:p w14:paraId="02E77EDA" w14:textId="77777777" w:rsidR="00003887" w:rsidRDefault="009C5A9E" w:rsidP="009C5A9E">
      <w:pPr>
        <w:ind w:left="938" w:right="783"/>
        <w:jc w:val="center"/>
        <w:rPr>
          <w:rFonts w:ascii="GHEA Grapalat" w:hAnsi="GHEA Grapalat"/>
          <w:iCs/>
          <w:sz w:val="20"/>
          <w:szCs w:val="20"/>
        </w:rPr>
      </w:pPr>
      <w:r w:rsidRPr="00A06B5D">
        <w:rPr>
          <w:rFonts w:ascii="GHEA Grapalat" w:hAnsi="GHEA Grapalat"/>
          <w:iCs/>
          <w:sz w:val="20"/>
          <w:szCs w:val="20"/>
        </w:rPr>
        <w:t xml:space="preserve">Текст данного объявления утвержден комиссией по запросу котировки цен по решению </w:t>
      </w:r>
    </w:p>
    <w:p w14:paraId="2CE8AF6F" w14:textId="43977139" w:rsidR="009C5A9E" w:rsidRPr="00A06B5D" w:rsidRDefault="009C5A9E" w:rsidP="00003887">
      <w:pPr>
        <w:ind w:left="938" w:right="783"/>
        <w:jc w:val="center"/>
        <w:rPr>
          <w:rFonts w:ascii="GHEA Grapalat" w:hAnsi="GHEA Grapalat"/>
          <w:sz w:val="20"/>
          <w:szCs w:val="20"/>
          <w:lang w:bidi="ar-EG"/>
        </w:rPr>
      </w:pPr>
      <w:r w:rsidRPr="00A06B5D">
        <w:rPr>
          <w:rFonts w:ascii="GHEA Grapalat" w:hAnsi="GHEA Grapalat"/>
          <w:sz w:val="20"/>
          <w:szCs w:val="20"/>
          <w:lang w:val="en-AU"/>
        </w:rPr>
        <w:t>N</w:t>
      </w:r>
      <w:r w:rsidR="00003887" w:rsidRPr="00003887">
        <w:rPr>
          <w:rFonts w:ascii="GHEA Grapalat" w:hAnsi="GHEA Grapalat"/>
          <w:sz w:val="20"/>
          <w:szCs w:val="20"/>
          <w:lang w:bidi="ar-EG"/>
        </w:rPr>
        <w:t xml:space="preserve">1 </w:t>
      </w:r>
      <w:r w:rsidR="00404FDF">
        <w:rPr>
          <w:rFonts w:ascii="GHEA Grapalat" w:hAnsi="GHEA Grapalat"/>
          <w:sz w:val="20"/>
          <w:szCs w:val="20"/>
          <w:lang w:val="en-US"/>
        </w:rPr>
        <w:t>04</w:t>
      </w:r>
      <w:r w:rsidR="00D6482D" w:rsidRPr="00A03F85">
        <w:rPr>
          <w:rFonts w:ascii="GHEA Grapalat" w:hAnsi="GHEA Grapalat"/>
          <w:sz w:val="20"/>
          <w:szCs w:val="20"/>
        </w:rPr>
        <w:t>.0</w:t>
      </w:r>
      <w:r w:rsidR="00404FDF">
        <w:rPr>
          <w:rFonts w:ascii="GHEA Grapalat" w:hAnsi="GHEA Grapalat"/>
          <w:sz w:val="20"/>
          <w:szCs w:val="20"/>
          <w:lang w:val="en-US"/>
        </w:rPr>
        <w:t>2</w:t>
      </w:r>
      <w:r w:rsidR="00F355AE" w:rsidRPr="00A03F85">
        <w:rPr>
          <w:rFonts w:ascii="GHEA Grapalat" w:hAnsi="GHEA Grapalat"/>
          <w:sz w:val="20"/>
          <w:szCs w:val="20"/>
        </w:rPr>
        <w:t>.202</w:t>
      </w:r>
      <w:r w:rsidR="007F1228" w:rsidRPr="00575626">
        <w:rPr>
          <w:rFonts w:ascii="GHEA Grapalat" w:hAnsi="GHEA Grapalat"/>
          <w:sz w:val="20"/>
          <w:szCs w:val="20"/>
        </w:rPr>
        <w:t>6</w:t>
      </w:r>
      <w:r w:rsidRPr="00A06B5D">
        <w:rPr>
          <w:rFonts w:ascii="GHEA Grapalat" w:hAnsi="GHEA Grapalat"/>
          <w:sz w:val="20"/>
          <w:szCs w:val="20"/>
        </w:rPr>
        <w:t xml:space="preserve"> года </w:t>
      </w:r>
    </w:p>
    <w:p w14:paraId="759EFCE1" w14:textId="77777777" w:rsidR="009C5A9E" w:rsidRPr="00A06B5D" w:rsidRDefault="009C5A9E" w:rsidP="009C5A9E">
      <w:pPr>
        <w:ind w:left="938" w:right="783"/>
        <w:jc w:val="center"/>
        <w:rPr>
          <w:rFonts w:ascii="GHEA Grapalat" w:hAnsi="GHEA Grapalat"/>
          <w:sz w:val="20"/>
          <w:szCs w:val="20"/>
        </w:rPr>
      </w:pPr>
    </w:p>
    <w:p w14:paraId="6F582F7C" w14:textId="7099A817" w:rsidR="009C5A9E" w:rsidRPr="00A06B5D" w:rsidRDefault="009C5A9E" w:rsidP="009C5A9E">
      <w:pPr>
        <w:ind w:left="938" w:right="783"/>
        <w:jc w:val="center"/>
        <w:rPr>
          <w:rFonts w:ascii="GHEA Grapalat" w:hAnsi="GHEA Grapalat"/>
          <w:sz w:val="20"/>
          <w:szCs w:val="20"/>
        </w:rPr>
      </w:pPr>
      <w:r w:rsidRPr="00A06B5D">
        <w:rPr>
          <w:rFonts w:ascii="GHEA Grapalat" w:hAnsi="GHEA Grapalat"/>
          <w:sz w:val="20"/>
          <w:szCs w:val="20"/>
        </w:rPr>
        <w:t xml:space="preserve">Код запроса котировки </w:t>
      </w:r>
      <w:r w:rsidR="00003887">
        <w:rPr>
          <w:rFonts w:ascii="GHEA Grapalat" w:hAnsi="GHEA Grapalat"/>
          <w:sz w:val="20"/>
          <w:szCs w:val="20"/>
        </w:rPr>
        <w:t>ՍՀԱՊԱԹ-ԳՀԱՊՁԲ-2026-04</w:t>
      </w:r>
    </w:p>
    <w:p w14:paraId="252289AE" w14:textId="77777777" w:rsidR="009C5A9E" w:rsidRPr="00A06B5D" w:rsidRDefault="009C5A9E" w:rsidP="009C5A9E">
      <w:pPr>
        <w:jc w:val="center"/>
        <w:rPr>
          <w:rFonts w:ascii="GHEA Grapalat" w:hAnsi="GHEA Grapalat"/>
          <w:sz w:val="20"/>
          <w:szCs w:val="20"/>
        </w:rPr>
      </w:pPr>
    </w:p>
    <w:p w14:paraId="3908A5C3" w14:textId="77777777" w:rsidR="009C5A9E" w:rsidRPr="00A06B5D" w:rsidRDefault="009C5A9E" w:rsidP="009C5A9E">
      <w:pPr>
        <w:ind w:firstLine="720"/>
        <w:jc w:val="both"/>
        <w:rPr>
          <w:rFonts w:ascii="GHEA Grapalat" w:hAnsi="GHEA Grapalat"/>
          <w:sz w:val="20"/>
          <w:szCs w:val="20"/>
        </w:rPr>
      </w:pPr>
    </w:p>
    <w:p w14:paraId="1BCC039B" w14:textId="427AF2BA" w:rsidR="009C5A9E" w:rsidRPr="00A06B5D" w:rsidRDefault="009C5A9E" w:rsidP="007F1228">
      <w:pPr>
        <w:ind w:firstLine="720"/>
        <w:rPr>
          <w:rFonts w:ascii="GHEA Grapalat" w:hAnsi="GHEA Grapalat"/>
          <w:sz w:val="20"/>
          <w:szCs w:val="20"/>
        </w:rPr>
      </w:pPr>
      <w:r w:rsidRPr="00A06B5D">
        <w:rPr>
          <w:rFonts w:ascii="GHEA Grapalat" w:hAnsi="GHEA Grapalat"/>
          <w:sz w:val="20"/>
          <w:szCs w:val="20"/>
        </w:rPr>
        <w:t xml:space="preserve">Заказчик </w:t>
      </w:r>
      <w:r w:rsidR="007F1228">
        <w:rPr>
          <w:rFonts w:ascii="GHEA Grapalat" w:hAnsi="GHEA Grapalat"/>
          <w:sz w:val="20"/>
          <w:szCs w:val="20"/>
        </w:rPr>
        <w:t>–</w:t>
      </w:r>
      <w:r w:rsidRPr="00A06B5D">
        <w:rPr>
          <w:rFonts w:ascii="GHEA Grapalat" w:hAnsi="GHEA Grapalat"/>
          <w:sz w:val="20"/>
          <w:szCs w:val="20"/>
        </w:rPr>
        <w:t xml:space="preserve"> </w:t>
      </w:r>
      <w:r w:rsidR="007F1228" w:rsidRPr="007F1228">
        <w:rPr>
          <w:rFonts w:ascii="GHEA Grapalat" w:hAnsi="GHEA Grapalat"/>
          <w:sz w:val="20"/>
          <w:szCs w:val="20"/>
        </w:rPr>
        <w:t>“</w:t>
      </w:r>
      <w:r w:rsidR="007F1228">
        <w:rPr>
          <w:rFonts w:ascii="GHEA Grapalat" w:hAnsi="GHEA Grapalat"/>
          <w:sz w:val="20"/>
          <w:szCs w:val="20"/>
        </w:rPr>
        <w:t>Мемориальный Комплекс Сардарапатской Битвы, Национальный Музей Этнографии Армян И Истории Освободительной Борьбы</w:t>
      </w:r>
      <w:r w:rsidR="007F1228" w:rsidRPr="007F1228">
        <w:rPr>
          <w:rFonts w:ascii="GHEA Grapalat" w:hAnsi="GHEA Grapalat"/>
          <w:sz w:val="20"/>
          <w:szCs w:val="20"/>
        </w:rPr>
        <w:t>”</w:t>
      </w:r>
      <w:r w:rsidR="007F1228">
        <w:rPr>
          <w:rFonts w:ascii="GHEA Grapalat" w:hAnsi="GHEA Grapalat"/>
          <w:sz w:val="20"/>
          <w:szCs w:val="20"/>
        </w:rPr>
        <w:t xml:space="preserve"> ГНКО</w:t>
      </w:r>
      <w:r w:rsidRPr="00A06B5D">
        <w:rPr>
          <w:rFonts w:ascii="GHEA Grapalat" w:hAnsi="GHEA Grapalat"/>
          <w:sz w:val="20"/>
          <w:szCs w:val="20"/>
        </w:rPr>
        <w:t xml:space="preserve">, который находится по адресу </w:t>
      </w:r>
      <w:r w:rsidR="007F1228" w:rsidRPr="007F1228">
        <w:rPr>
          <w:rFonts w:ascii="GHEA Grapalat" w:hAnsi="GHEA Grapalat"/>
          <w:sz w:val="20"/>
          <w:szCs w:val="20"/>
        </w:rPr>
        <w:t>Армавирский марз, Аракс с., Даниел-Бек Пирумян ул., 1 дом</w:t>
      </w:r>
      <w:r w:rsidRPr="00A06B5D">
        <w:rPr>
          <w:rFonts w:ascii="GHEA Grapalat" w:hAnsi="GHEA Grapalat"/>
          <w:sz w:val="20"/>
          <w:szCs w:val="20"/>
        </w:rPr>
        <w:t xml:space="preserve">, объявляет запрос котировки, который будет проведен одним этапом. </w:t>
      </w:r>
    </w:p>
    <w:p w14:paraId="7CB31C02" w14:textId="2303BA8E"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Выбранному участнику запроса котировки в установленном порядке будет предложено заключить договор (далее Договор) на предоставление </w:t>
      </w:r>
      <w:r w:rsidR="00003887">
        <w:rPr>
          <w:rFonts w:ascii="GHEA Grapalat" w:hAnsi="GHEA Grapalat"/>
          <w:sz w:val="20"/>
          <w:szCs w:val="20"/>
        </w:rPr>
        <w:t>Система звукового оповещения (с установкой)</w:t>
      </w:r>
      <w:r w:rsidRPr="00A06B5D">
        <w:rPr>
          <w:rFonts w:ascii="GHEA Grapalat" w:hAnsi="GHEA Grapalat"/>
          <w:sz w:val="20"/>
          <w:szCs w:val="20"/>
        </w:rPr>
        <w:t>.</w:t>
      </w:r>
    </w:p>
    <w:p w14:paraId="7E467C99" w14:textId="77777777"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Согласно статье 7 закона РА “О закупках”, заявки запроса котировки могут представить все лица вне зависимости от того, являются ли они иностранными физическими лицами, организацией или лицом, не имеющим гражданства: они имеют равные права по принятию участия в запросе котировки. Квалификационные критерии и документы для оценивания этих критерий, предъявляемые лицам, которые не имеют право участвовать в конкурсе, а также участникам, установлены приглашением данной процедуры.</w:t>
      </w:r>
    </w:p>
    <w:p w14:paraId="7126EDCB" w14:textId="77777777"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Выбранный участник определяется из числа участников, представивших заявку, удовлетворившему требованиям приглашения по принципу отдачи предпочтения участнику, представившему предложение на минимальную цену.</w:t>
      </w:r>
    </w:p>
    <w:p w14:paraId="7D7D7A74" w14:textId="3378757F"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Для получения приглашения запроса котировок в документальной форме необходимо обратиться к заказчику до </w:t>
      </w:r>
      <w:r w:rsidR="00003887" w:rsidRPr="00003887">
        <w:rPr>
          <w:rFonts w:ascii="GHEA Grapalat" w:hAnsi="GHEA Grapalat"/>
          <w:sz w:val="20"/>
          <w:szCs w:val="20"/>
        </w:rPr>
        <w:t>1</w:t>
      </w:r>
      <w:r w:rsidR="00404FDF" w:rsidRPr="00404FDF">
        <w:rPr>
          <w:rFonts w:ascii="GHEA Grapalat" w:hAnsi="GHEA Grapalat"/>
          <w:sz w:val="20"/>
          <w:szCs w:val="20"/>
        </w:rPr>
        <w:t>2</w:t>
      </w:r>
      <w:r w:rsidR="00003887">
        <w:rPr>
          <w:rFonts w:ascii="GHEA Grapalat" w:hAnsi="GHEA Grapalat"/>
          <w:sz w:val="20"/>
          <w:szCs w:val="20"/>
        </w:rPr>
        <w:t>.</w:t>
      </w:r>
      <w:r w:rsidR="00003887" w:rsidRPr="00A03F85">
        <w:rPr>
          <w:rFonts w:ascii="GHEA Grapalat" w:hAnsi="GHEA Grapalat"/>
          <w:sz w:val="20"/>
          <w:szCs w:val="20"/>
        </w:rPr>
        <w:t>0</w:t>
      </w:r>
      <w:r w:rsidR="00003887" w:rsidRPr="00003887">
        <w:rPr>
          <w:rFonts w:ascii="GHEA Grapalat" w:hAnsi="GHEA Grapalat"/>
          <w:sz w:val="20"/>
          <w:szCs w:val="20"/>
        </w:rPr>
        <w:t>2</w:t>
      </w:r>
      <w:r w:rsidR="00003887">
        <w:rPr>
          <w:rFonts w:ascii="GHEA Grapalat" w:hAnsi="GHEA Grapalat"/>
          <w:sz w:val="20"/>
          <w:szCs w:val="20"/>
        </w:rPr>
        <w:t>.202</w:t>
      </w:r>
      <w:r w:rsidR="00003887" w:rsidRPr="007F1228">
        <w:rPr>
          <w:rFonts w:ascii="GHEA Grapalat" w:hAnsi="GHEA Grapalat"/>
          <w:sz w:val="20"/>
          <w:szCs w:val="20"/>
        </w:rPr>
        <w:t>6</w:t>
      </w:r>
      <w:r w:rsidR="00003887" w:rsidRPr="00A06B5D">
        <w:rPr>
          <w:rFonts w:ascii="GHEA Grapalat" w:hAnsi="GHEA Grapalat"/>
          <w:sz w:val="20"/>
          <w:szCs w:val="20"/>
        </w:rPr>
        <w:t xml:space="preserve"> </w:t>
      </w:r>
      <w:r w:rsidR="007F1228">
        <w:rPr>
          <w:rFonts w:ascii="GHEA Grapalat" w:hAnsi="GHEA Grapalat"/>
          <w:sz w:val="20"/>
          <w:szCs w:val="20"/>
        </w:rPr>
        <w:t>1</w:t>
      </w:r>
      <w:r w:rsidR="00404FDF" w:rsidRPr="00404FDF">
        <w:rPr>
          <w:rFonts w:ascii="GHEA Grapalat" w:hAnsi="GHEA Grapalat"/>
          <w:sz w:val="20"/>
          <w:szCs w:val="20"/>
        </w:rPr>
        <w:t>1.</w:t>
      </w:r>
      <w:r w:rsidR="007F1228">
        <w:rPr>
          <w:rFonts w:ascii="GHEA Grapalat" w:hAnsi="GHEA Grapalat"/>
          <w:sz w:val="20"/>
          <w:szCs w:val="20"/>
        </w:rPr>
        <w:t>00</w:t>
      </w:r>
      <w:r w:rsidR="007F1228" w:rsidRPr="00C061CB">
        <w:rPr>
          <w:rFonts w:ascii="GHEA Grapalat" w:hAnsi="GHEA Grapalat"/>
          <w:sz w:val="20"/>
          <w:szCs w:val="20"/>
        </w:rPr>
        <w:t xml:space="preserve"> </w:t>
      </w:r>
      <w:r w:rsidR="007F1228" w:rsidRPr="00A06B5D">
        <w:rPr>
          <w:rFonts w:ascii="GHEA Grapalat" w:hAnsi="GHEA Grapalat"/>
          <w:sz w:val="20"/>
          <w:szCs w:val="20"/>
        </w:rPr>
        <w:t>ч.</w:t>
      </w:r>
      <w:r w:rsidR="007F1228" w:rsidRPr="00E038BD">
        <w:rPr>
          <w:rFonts w:ascii="GHEA Grapalat" w:hAnsi="GHEA Grapalat"/>
          <w:sz w:val="20"/>
          <w:szCs w:val="20"/>
        </w:rPr>
        <w:t xml:space="preserve"> </w:t>
      </w:r>
      <w:r w:rsidRPr="00A06B5D">
        <w:rPr>
          <w:rFonts w:ascii="GHEA Grapalat" w:hAnsi="GHEA Grapalat"/>
          <w:sz w:val="20"/>
          <w:szCs w:val="20"/>
        </w:rPr>
        <w:t xml:space="preserve">При том, для получения приглашения запроса котировки в бумажной форме необходимо предоставить Заказчику письменное заявление. Заказчик обязуется предоставить документальную форму приглашения бесплатно на следующий рабочий день после получения данного заявления. В случае требования о предоставлении приглашения в электронной форме Заказчик обязуется предоставить приглашение по электронной почте в течение следующего рабочего дня после получения соответствующего заявления. Неполучение приглашения согласно порядку, установленному этим приглашением, не ограничивает право участника принять участие в процедуре. </w:t>
      </w:r>
    </w:p>
    <w:p w14:paraId="51CFC221" w14:textId="08476E44"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Заявки на запрос котировки должны быть представлены по адресу </w:t>
      </w:r>
      <w:r w:rsidR="007F1228" w:rsidRPr="007F1228">
        <w:rPr>
          <w:rFonts w:ascii="GHEA Grapalat" w:hAnsi="GHEA Grapalat"/>
          <w:sz w:val="20"/>
          <w:szCs w:val="20"/>
        </w:rPr>
        <w:t>Армавирский марз, Аракс с., Даниел-Бек Пирумян ул., 1 дом</w:t>
      </w:r>
      <w:r w:rsidRPr="00A06B5D">
        <w:rPr>
          <w:rFonts w:ascii="GHEA Grapalat" w:hAnsi="GHEA Grapalat"/>
          <w:sz w:val="20"/>
          <w:szCs w:val="20"/>
        </w:rPr>
        <w:t xml:space="preserve">, в документарной форме до </w:t>
      </w:r>
      <w:r w:rsidR="00003887" w:rsidRPr="00003887">
        <w:rPr>
          <w:rFonts w:ascii="GHEA Grapalat" w:hAnsi="GHEA Grapalat"/>
          <w:sz w:val="20"/>
          <w:szCs w:val="20"/>
        </w:rPr>
        <w:t>1</w:t>
      </w:r>
      <w:r w:rsidR="00404FDF" w:rsidRPr="00404FDF">
        <w:rPr>
          <w:rFonts w:ascii="GHEA Grapalat" w:hAnsi="GHEA Grapalat"/>
          <w:sz w:val="20"/>
          <w:szCs w:val="20"/>
        </w:rPr>
        <w:t>2</w:t>
      </w:r>
      <w:r w:rsidR="00003887">
        <w:rPr>
          <w:rFonts w:ascii="GHEA Grapalat" w:hAnsi="GHEA Grapalat"/>
          <w:sz w:val="20"/>
          <w:szCs w:val="20"/>
        </w:rPr>
        <w:t>.</w:t>
      </w:r>
      <w:r w:rsidR="00003887" w:rsidRPr="00A03F85">
        <w:rPr>
          <w:rFonts w:ascii="GHEA Grapalat" w:hAnsi="GHEA Grapalat"/>
          <w:sz w:val="20"/>
          <w:szCs w:val="20"/>
        </w:rPr>
        <w:t>0</w:t>
      </w:r>
      <w:r w:rsidR="00003887" w:rsidRPr="00003887">
        <w:rPr>
          <w:rFonts w:ascii="GHEA Grapalat" w:hAnsi="GHEA Grapalat"/>
          <w:sz w:val="20"/>
          <w:szCs w:val="20"/>
        </w:rPr>
        <w:t>2</w:t>
      </w:r>
      <w:r w:rsidR="00003887">
        <w:rPr>
          <w:rFonts w:ascii="GHEA Grapalat" w:hAnsi="GHEA Grapalat"/>
          <w:sz w:val="20"/>
          <w:szCs w:val="20"/>
        </w:rPr>
        <w:t>.202</w:t>
      </w:r>
      <w:r w:rsidR="00003887" w:rsidRPr="007F1228">
        <w:rPr>
          <w:rFonts w:ascii="GHEA Grapalat" w:hAnsi="GHEA Grapalat"/>
          <w:sz w:val="20"/>
          <w:szCs w:val="20"/>
        </w:rPr>
        <w:t>6</w:t>
      </w:r>
      <w:r w:rsidR="00003887" w:rsidRPr="00A06B5D">
        <w:rPr>
          <w:rFonts w:ascii="GHEA Grapalat" w:hAnsi="GHEA Grapalat"/>
          <w:sz w:val="20"/>
          <w:szCs w:val="20"/>
        </w:rPr>
        <w:t xml:space="preserve"> </w:t>
      </w:r>
      <w:r w:rsidR="00D6482D">
        <w:rPr>
          <w:rFonts w:ascii="GHEA Grapalat" w:hAnsi="GHEA Grapalat"/>
          <w:sz w:val="20"/>
          <w:szCs w:val="20"/>
        </w:rPr>
        <w:t>1</w:t>
      </w:r>
      <w:r w:rsidR="00404FDF" w:rsidRPr="00404FDF">
        <w:rPr>
          <w:rFonts w:ascii="GHEA Grapalat" w:hAnsi="GHEA Grapalat"/>
          <w:sz w:val="20"/>
          <w:szCs w:val="20"/>
        </w:rPr>
        <w:t>1</w:t>
      </w:r>
      <w:r w:rsidR="00D6482D">
        <w:rPr>
          <w:rFonts w:ascii="GHEA Grapalat" w:hAnsi="GHEA Grapalat"/>
          <w:sz w:val="20"/>
          <w:szCs w:val="20"/>
        </w:rPr>
        <w:t>.00</w:t>
      </w:r>
      <w:r w:rsidR="00C061CB" w:rsidRPr="00C061CB">
        <w:rPr>
          <w:rFonts w:ascii="GHEA Grapalat" w:hAnsi="GHEA Grapalat"/>
          <w:sz w:val="20"/>
          <w:szCs w:val="20"/>
        </w:rPr>
        <w:t xml:space="preserve"> </w:t>
      </w:r>
      <w:r w:rsidR="00E038BD" w:rsidRPr="00A06B5D">
        <w:rPr>
          <w:rFonts w:ascii="GHEA Grapalat" w:hAnsi="GHEA Grapalat"/>
          <w:sz w:val="20"/>
          <w:szCs w:val="20"/>
        </w:rPr>
        <w:t>ч.</w:t>
      </w:r>
      <w:r w:rsidR="00E038BD" w:rsidRPr="00E038BD">
        <w:rPr>
          <w:rFonts w:ascii="GHEA Grapalat" w:hAnsi="GHEA Grapalat"/>
          <w:sz w:val="20"/>
          <w:szCs w:val="20"/>
        </w:rPr>
        <w:t xml:space="preserve"> </w:t>
      </w:r>
      <w:r w:rsidRPr="00A06B5D">
        <w:rPr>
          <w:rFonts w:ascii="GHEA Grapalat" w:hAnsi="GHEA Grapalat"/>
          <w:sz w:val="20"/>
          <w:szCs w:val="20"/>
        </w:rPr>
        <w:t>Заявки можно представить не только на армянском языке, а также на русском и анлийском языках.</w:t>
      </w:r>
    </w:p>
    <w:p w14:paraId="2A574DEC" w14:textId="0A93D3C1"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Открытие заявок будет состоится по адресу </w:t>
      </w:r>
      <w:r w:rsidR="007F1228" w:rsidRPr="007F1228">
        <w:rPr>
          <w:rFonts w:ascii="GHEA Grapalat" w:hAnsi="GHEA Grapalat"/>
          <w:sz w:val="20"/>
          <w:szCs w:val="20"/>
        </w:rPr>
        <w:t>Армавирский марз, Аракс с., Даниел-Бек Пирумян ул., 1 дом</w:t>
      </w:r>
      <w:r w:rsidRPr="00A06B5D">
        <w:rPr>
          <w:rFonts w:ascii="GHEA Grapalat" w:hAnsi="GHEA Grapalat"/>
          <w:sz w:val="20"/>
          <w:szCs w:val="20"/>
        </w:rPr>
        <w:t xml:space="preserve">, </w:t>
      </w:r>
      <w:r w:rsidR="00003887" w:rsidRPr="00003887">
        <w:rPr>
          <w:rFonts w:ascii="GHEA Grapalat" w:hAnsi="GHEA Grapalat"/>
          <w:sz w:val="20"/>
          <w:szCs w:val="20"/>
        </w:rPr>
        <w:t>1</w:t>
      </w:r>
      <w:r w:rsidR="00404FDF" w:rsidRPr="00404FDF">
        <w:rPr>
          <w:rFonts w:ascii="GHEA Grapalat" w:hAnsi="GHEA Grapalat"/>
          <w:sz w:val="20"/>
          <w:szCs w:val="20"/>
        </w:rPr>
        <w:t>2</w:t>
      </w:r>
      <w:r w:rsidR="00ED2060">
        <w:rPr>
          <w:rFonts w:ascii="GHEA Grapalat" w:hAnsi="GHEA Grapalat"/>
          <w:sz w:val="20"/>
          <w:szCs w:val="20"/>
        </w:rPr>
        <w:t>.</w:t>
      </w:r>
      <w:r w:rsidR="00ED2060" w:rsidRPr="00A03F85">
        <w:rPr>
          <w:rFonts w:ascii="GHEA Grapalat" w:hAnsi="GHEA Grapalat"/>
          <w:sz w:val="20"/>
          <w:szCs w:val="20"/>
        </w:rPr>
        <w:t>0</w:t>
      </w:r>
      <w:r w:rsidR="00003887" w:rsidRPr="00003887">
        <w:rPr>
          <w:rFonts w:ascii="GHEA Grapalat" w:hAnsi="GHEA Grapalat"/>
          <w:sz w:val="20"/>
          <w:szCs w:val="20"/>
        </w:rPr>
        <w:t>2</w:t>
      </w:r>
      <w:r w:rsidR="00ED2060">
        <w:rPr>
          <w:rFonts w:ascii="GHEA Grapalat" w:hAnsi="GHEA Grapalat"/>
          <w:sz w:val="20"/>
          <w:szCs w:val="20"/>
        </w:rPr>
        <w:t>.202</w:t>
      </w:r>
      <w:r w:rsidR="00ED2060" w:rsidRPr="007F1228">
        <w:rPr>
          <w:rFonts w:ascii="GHEA Grapalat" w:hAnsi="GHEA Grapalat"/>
          <w:sz w:val="20"/>
          <w:szCs w:val="20"/>
        </w:rPr>
        <w:t>6</w:t>
      </w:r>
      <w:r w:rsidR="00ED2060" w:rsidRPr="00A06B5D">
        <w:rPr>
          <w:rFonts w:ascii="GHEA Grapalat" w:hAnsi="GHEA Grapalat"/>
          <w:sz w:val="20"/>
          <w:szCs w:val="20"/>
        </w:rPr>
        <w:t xml:space="preserve"> </w:t>
      </w:r>
      <w:r w:rsidR="00ED2060">
        <w:rPr>
          <w:rFonts w:ascii="GHEA Grapalat" w:hAnsi="GHEA Grapalat"/>
          <w:sz w:val="20"/>
          <w:szCs w:val="20"/>
        </w:rPr>
        <w:t>1</w:t>
      </w:r>
      <w:r w:rsidR="00404FDF" w:rsidRPr="00404FDF">
        <w:rPr>
          <w:rFonts w:ascii="GHEA Grapalat" w:hAnsi="GHEA Grapalat"/>
          <w:sz w:val="20"/>
          <w:szCs w:val="20"/>
        </w:rPr>
        <w:t>1</w:t>
      </w:r>
      <w:r w:rsidR="00ED2060">
        <w:rPr>
          <w:rFonts w:ascii="GHEA Grapalat" w:hAnsi="GHEA Grapalat"/>
          <w:sz w:val="20"/>
          <w:szCs w:val="20"/>
        </w:rPr>
        <w:t>.00</w:t>
      </w:r>
      <w:r w:rsidR="00ED2060" w:rsidRPr="00C061CB">
        <w:rPr>
          <w:rFonts w:ascii="GHEA Grapalat" w:hAnsi="GHEA Grapalat"/>
          <w:sz w:val="20"/>
          <w:szCs w:val="20"/>
        </w:rPr>
        <w:t xml:space="preserve"> </w:t>
      </w:r>
      <w:r w:rsidR="00ED2060" w:rsidRPr="00A06B5D">
        <w:rPr>
          <w:rFonts w:ascii="GHEA Grapalat" w:hAnsi="GHEA Grapalat"/>
          <w:sz w:val="20"/>
          <w:szCs w:val="20"/>
        </w:rPr>
        <w:t>ч.</w:t>
      </w:r>
      <w:r w:rsidRPr="00A06B5D">
        <w:rPr>
          <w:rFonts w:ascii="GHEA Grapalat" w:hAnsi="GHEA Grapalat"/>
          <w:sz w:val="20"/>
          <w:szCs w:val="20"/>
        </w:rPr>
        <w:t xml:space="preserve"> Жалобы относительно запроса котировок предоставляются Апелляционному совету по закупкам, по адресу г.</w:t>
      </w:r>
      <w:r w:rsidR="00C061CB" w:rsidRPr="00C061CB">
        <w:rPr>
          <w:rFonts w:ascii="GHEA Grapalat" w:hAnsi="GHEA Grapalat"/>
          <w:sz w:val="20"/>
          <w:szCs w:val="20"/>
        </w:rPr>
        <w:t xml:space="preserve"> </w:t>
      </w:r>
      <w:r w:rsidRPr="00A06B5D">
        <w:rPr>
          <w:rFonts w:ascii="GHEA Grapalat" w:hAnsi="GHEA Grapalat"/>
          <w:sz w:val="20"/>
          <w:szCs w:val="20"/>
        </w:rPr>
        <w:t>Ереван, ул. Мелик-Адамян 1. Обжалование осуществляется порядком, установленным этим приглашением. Для предъявления жалобы требуется плата, ровная сумме 30 000 (тридцать тысяч) РА драм, которая должня быть переведена на казначейский счет Министерства Финансов РА- “900008000482”.</w:t>
      </w:r>
    </w:p>
    <w:p w14:paraId="725519B8" w14:textId="77777777" w:rsidR="009C5A9E" w:rsidRPr="00FE7D5E"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Для получения дополнительной информации относительно данного приглашения можете обратиться к секретарю оценивающей комиcсии, </w:t>
      </w:r>
      <w:r>
        <w:rPr>
          <w:rFonts w:ascii="GHEA Grapalat" w:hAnsi="GHEA Grapalat"/>
          <w:sz w:val="20"/>
          <w:szCs w:val="20"/>
        </w:rPr>
        <w:t>С</w:t>
      </w:r>
      <w:r w:rsidRPr="00A06B5D">
        <w:rPr>
          <w:rFonts w:ascii="GHEA Grapalat" w:hAnsi="GHEA Grapalat"/>
          <w:sz w:val="20"/>
          <w:szCs w:val="20"/>
        </w:rPr>
        <w:t>.</w:t>
      </w:r>
      <w:r>
        <w:rPr>
          <w:rFonts w:ascii="GHEA Grapalat" w:hAnsi="GHEA Grapalat"/>
          <w:sz w:val="20"/>
          <w:szCs w:val="20"/>
        </w:rPr>
        <w:t xml:space="preserve">  </w:t>
      </w:r>
      <w:r w:rsidRPr="00CD6DD5">
        <w:rPr>
          <w:rFonts w:ascii="GHEA Grapalat" w:hAnsi="GHEA Grapalat"/>
          <w:sz w:val="20"/>
          <w:szCs w:val="20"/>
        </w:rPr>
        <w:t>Бекташян</w:t>
      </w:r>
    </w:p>
    <w:p w14:paraId="45C89085" w14:textId="77777777" w:rsidR="009C5A9E" w:rsidRPr="00A06B5D" w:rsidRDefault="009C5A9E" w:rsidP="009C5A9E">
      <w:pPr>
        <w:ind w:firstLine="720"/>
        <w:jc w:val="both"/>
        <w:rPr>
          <w:rFonts w:ascii="GHEA Grapalat" w:hAnsi="GHEA Grapalat"/>
          <w:sz w:val="20"/>
          <w:szCs w:val="20"/>
        </w:rPr>
      </w:pPr>
    </w:p>
    <w:p w14:paraId="3A5D0EB7" w14:textId="77777777"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Телефон: +374 77706050</w:t>
      </w:r>
    </w:p>
    <w:p w14:paraId="1F0A5880" w14:textId="698C4A51"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Эл.почта: </w:t>
      </w:r>
      <w:r w:rsidR="002B216A" w:rsidRPr="002B216A">
        <w:rPr>
          <w:rFonts w:ascii="GHEA Grapalat" w:hAnsi="GHEA Grapalat"/>
          <w:sz w:val="20"/>
          <w:szCs w:val="20"/>
        </w:rPr>
        <w:t>sardarapat_ethnomuseum@yahoo.com</w:t>
      </w:r>
      <w:hyperlink r:id="rId8" w:history="1"/>
    </w:p>
    <w:p w14:paraId="6AF1EE0E" w14:textId="7390A698" w:rsidR="009C5A9E" w:rsidRPr="00A06B5D" w:rsidRDefault="009C5A9E" w:rsidP="009C5A9E">
      <w:pPr>
        <w:ind w:firstLine="708"/>
        <w:jc w:val="both"/>
      </w:pPr>
      <w:r w:rsidRPr="00A06B5D">
        <w:rPr>
          <w:rFonts w:ascii="Sylfaen" w:hAnsi="Sylfaen"/>
        </w:rPr>
        <w:t xml:space="preserve">Заказчик: </w:t>
      </w:r>
      <w:r w:rsidR="007F1228">
        <w:rPr>
          <w:rFonts w:ascii="GHEA Grapalat" w:hAnsi="GHEA Grapalat"/>
          <w:sz w:val="20"/>
          <w:szCs w:val="20"/>
        </w:rPr>
        <w:t>Мемориальный Комплекс Сардарапатской Битвы, Национальный Музей Этнографии Армян И Истории Освободительной Борьбы ГНКО</w:t>
      </w:r>
    </w:p>
    <w:p w14:paraId="5E467AD5" w14:textId="77777777" w:rsidR="009C5A9E" w:rsidRPr="00A06B5D" w:rsidRDefault="009C5A9E" w:rsidP="009C5A9E">
      <w:pPr>
        <w:pStyle w:val="aa"/>
        <w:widowControl w:val="0"/>
        <w:spacing w:after="160"/>
        <w:ind w:firstLine="567"/>
        <w:jc w:val="right"/>
        <w:rPr>
          <w:rFonts w:ascii="GHEA Grapalat" w:hAnsi="GHEA Grapalat"/>
          <w:i/>
        </w:rPr>
      </w:pPr>
    </w:p>
    <w:p w14:paraId="50E31F02" w14:textId="77777777" w:rsidR="009C5A9E" w:rsidRDefault="009C5A9E" w:rsidP="00B46D58">
      <w:pPr>
        <w:pStyle w:val="aa"/>
        <w:widowControl w:val="0"/>
        <w:spacing w:after="160"/>
        <w:ind w:firstLine="567"/>
        <w:jc w:val="right"/>
        <w:rPr>
          <w:rFonts w:ascii="GHEA Grapalat" w:hAnsi="GHEA Grapalat"/>
          <w:i/>
        </w:rPr>
      </w:pPr>
    </w:p>
    <w:p w14:paraId="34298391" w14:textId="77777777" w:rsidR="009C5A9E" w:rsidRDefault="009C5A9E" w:rsidP="00B46D58">
      <w:pPr>
        <w:pStyle w:val="aa"/>
        <w:widowControl w:val="0"/>
        <w:spacing w:after="160"/>
        <w:ind w:firstLine="567"/>
        <w:jc w:val="right"/>
        <w:rPr>
          <w:rFonts w:ascii="GHEA Grapalat" w:hAnsi="GHEA Grapalat"/>
          <w:i/>
        </w:rPr>
      </w:pPr>
    </w:p>
    <w:p w14:paraId="37A92479" w14:textId="77777777" w:rsidR="009C5A9E" w:rsidRPr="00A03F85" w:rsidRDefault="009C5A9E" w:rsidP="00A03F85">
      <w:pPr>
        <w:pStyle w:val="aa"/>
        <w:widowControl w:val="0"/>
        <w:spacing w:after="160"/>
        <w:ind w:firstLine="567"/>
        <w:jc w:val="right"/>
        <w:rPr>
          <w:rFonts w:ascii="GHEA Grapalat" w:hAnsi="GHEA Grapalat"/>
          <w:i/>
          <w:sz w:val="18"/>
          <w:szCs w:val="18"/>
        </w:rPr>
      </w:pPr>
      <w:r w:rsidRPr="00A03F85">
        <w:rPr>
          <w:rFonts w:ascii="GHEA Grapalat" w:hAnsi="GHEA Grapalat"/>
          <w:i/>
          <w:sz w:val="18"/>
          <w:szCs w:val="18"/>
        </w:rPr>
        <w:lastRenderedPageBreak/>
        <w:t>Утверждено</w:t>
      </w:r>
    </w:p>
    <w:p w14:paraId="6EE904C7" w14:textId="0CDC1ADA" w:rsidR="009C5A9E" w:rsidRPr="00A03F85" w:rsidRDefault="009C5A9E" w:rsidP="00A03F85">
      <w:pPr>
        <w:pStyle w:val="a3"/>
        <w:widowControl w:val="0"/>
        <w:spacing w:after="160" w:line="240" w:lineRule="auto"/>
        <w:ind w:firstLine="0"/>
        <w:jc w:val="right"/>
        <w:rPr>
          <w:rFonts w:ascii="GHEA Grapalat" w:hAnsi="GHEA Grapalat"/>
          <w:sz w:val="18"/>
          <w:szCs w:val="18"/>
        </w:rPr>
      </w:pPr>
      <w:r w:rsidRPr="00A03F85">
        <w:rPr>
          <w:rFonts w:ascii="GHEA Grapalat" w:hAnsi="GHEA Grapalat"/>
          <w:sz w:val="18"/>
          <w:szCs w:val="18"/>
        </w:rPr>
        <w:t>Решением Оценочной комиссии запроса котировок</w:t>
      </w:r>
      <w:r w:rsidRPr="00A03F85">
        <w:rPr>
          <w:rFonts w:ascii="GHEA Grapalat" w:hAnsi="GHEA Grapalat"/>
          <w:sz w:val="18"/>
          <w:szCs w:val="18"/>
        </w:rPr>
        <w:br/>
        <w:t xml:space="preserve">под кодом </w:t>
      </w:r>
      <w:r w:rsidR="00003887">
        <w:rPr>
          <w:rFonts w:ascii="GHEA Grapalat" w:hAnsi="GHEA Grapalat"/>
          <w:sz w:val="18"/>
          <w:szCs w:val="18"/>
        </w:rPr>
        <w:t>ՍՀԱՊԱԹ-ԳՀԱՊՁԲ-2026-04</w:t>
      </w:r>
      <w:r w:rsidRPr="00A03F85">
        <w:rPr>
          <w:rFonts w:ascii="GHEA Grapalat" w:hAnsi="GHEA Grapalat"/>
          <w:sz w:val="18"/>
          <w:szCs w:val="18"/>
        </w:rPr>
        <w:br/>
        <w:t xml:space="preserve">№ 1 от </w:t>
      </w:r>
      <w:r w:rsidR="00404FDF" w:rsidRPr="00404FDF">
        <w:rPr>
          <w:rFonts w:ascii="GHEA Grapalat" w:hAnsi="GHEA Grapalat"/>
          <w:sz w:val="18"/>
          <w:szCs w:val="18"/>
        </w:rPr>
        <w:t>04</w:t>
      </w:r>
      <w:r w:rsidRPr="00A03F85">
        <w:rPr>
          <w:rFonts w:ascii="GHEA Grapalat" w:hAnsi="GHEA Grapalat"/>
          <w:sz w:val="18"/>
          <w:szCs w:val="18"/>
        </w:rPr>
        <w:t>.</w:t>
      </w:r>
      <w:r w:rsidR="00A03F85" w:rsidRPr="00A03F85">
        <w:rPr>
          <w:rFonts w:ascii="GHEA Grapalat" w:hAnsi="GHEA Grapalat"/>
          <w:sz w:val="18"/>
          <w:szCs w:val="18"/>
        </w:rPr>
        <w:t>0</w:t>
      </w:r>
      <w:r w:rsidR="00404FDF" w:rsidRPr="00404FDF">
        <w:rPr>
          <w:rFonts w:ascii="GHEA Grapalat" w:hAnsi="GHEA Grapalat"/>
          <w:sz w:val="18"/>
          <w:szCs w:val="18"/>
        </w:rPr>
        <w:t>2</w:t>
      </w:r>
      <w:r w:rsidRPr="00A03F85">
        <w:rPr>
          <w:rFonts w:ascii="GHEA Grapalat" w:hAnsi="GHEA Grapalat"/>
          <w:sz w:val="18"/>
          <w:szCs w:val="18"/>
        </w:rPr>
        <w:t>.202</w:t>
      </w:r>
      <w:r w:rsidR="00ED2060" w:rsidRPr="00ED2060">
        <w:rPr>
          <w:rFonts w:ascii="GHEA Grapalat" w:hAnsi="GHEA Grapalat"/>
          <w:sz w:val="18"/>
          <w:szCs w:val="18"/>
        </w:rPr>
        <w:t>6</w:t>
      </w:r>
      <w:r w:rsidRPr="00A03F85">
        <w:rPr>
          <w:rFonts w:ascii="GHEA Grapalat" w:hAnsi="GHEA Grapalat"/>
          <w:sz w:val="18"/>
          <w:szCs w:val="18"/>
        </w:rPr>
        <w:t>г.</w:t>
      </w:r>
    </w:p>
    <w:p w14:paraId="7C6949CA" w14:textId="77777777" w:rsidR="009C5A9E" w:rsidRPr="00A06B5D" w:rsidRDefault="009C5A9E" w:rsidP="009C5A9E">
      <w:pPr>
        <w:pStyle w:val="aa"/>
        <w:widowControl w:val="0"/>
        <w:spacing w:after="160"/>
        <w:ind w:right="-7" w:firstLine="567"/>
        <w:jc w:val="center"/>
        <w:rPr>
          <w:rFonts w:ascii="GHEA Grapalat" w:hAnsi="GHEA Grapalat"/>
        </w:rPr>
      </w:pPr>
    </w:p>
    <w:p w14:paraId="29418BED" w14:textId="77777777" w:rsidR="009C5A9E" w:rsidRPr="00A06B5D" w:rsidRDefault="009C5A9E" w:rsidP="00ED2060">
      <w:pPr>
        <w:pStyle w:val="aa"/>
        <w:widowControl w:val="0"/>
        <w:spacing w:after="160"/>
        <w:ind w:right="-7" w:firstLine="567"/>
        <w:rPr>
          <w:rFonts w:ascii="GHEA Grapalat" w:hAnsi="GHEA Grapalat"/>
          <w:i/>
        </w:rPr>
      </w:pPr>
    </w:p>
    <w:p w14:paraId="52A1B9DF" w14:textId="31A394F1" w:rsidR="009C5A9E" w:rsidRPr="00A06B5D" w:rsidRDefault="00A03F85" w:rsidP="009C5A9E">
      <w:pPr>
        <w:pStyle w:val="aa"/>
        <w:widowControl w:val="0"/>
        <w:spacing w:after="160" w:line="360" w:lineRule="auto"/>
        <w:ind w:right="-7"/>
        <w:jc w:val="center"/>
        <w:rPr>
          <w:rFonts w:ascii="GHEA Grapalat" w:hAnsi="GHEA Grapalat"/>
          <w:sz w:val="20"/>
          <w:szCs w:val="20"/>
        </w:rPr>
      </w:pPr>
      <w:r w:rsidRPr="00A06B5D">
        <w:rPr>
          <w:rFonts w:ascii="GHEA Grapalat" w:hAnsi="GHEA Grapalat"/>
          <w:i/>
        </w:rPr>
        <w:t xml:space="preserve"> </w:t>
      </w:r>
      <w:r w:rsidR="00ED2060" w:rsidRPr="00ED2060">
        <w:rPr>
          <w:rFonts w:ascii="GHEA Grapalat" w:hAnsi="GHEA Grapalat"/>
          <w:i/>
        </w:rPr>
        <w:t>“</w:t>
      </w:r>
      <w:r w:rsidR="007F1228">
        <w:rPr>
          <w:rFonts w:ascii="GHEA Grapalat" w:hAnsi="GHEA Grapalat"/>
        </w:rPr>
        <w:t>МЕМОРИАЛЬНЫЙ КОМПЛЕКС САРДАРАПАТСКОЙ БИТВЫ, НАЦИОНАЛЬНЫЙ МУЗЕЙ ЭТНОГРАФИИ АРМЯН И ИСТОРИИ ОСВОБОДИТЕЛЬНОЙ БОРЬБЫ</w:t>
      </w:r>
      <w:r w:rsidR="00ED2060" w:rsidRPr="00ED2060">
        <w:rPr>
          <w:rFonts w:ascii="GHEA Grapalat" w:hAnsi="GHEA Grapalat"/>
        </w:rPr>
        <w:t>”</w:t>
      </w:r>
      <w:r w:rsidR="007F1228">
        <w:rPr>
          <w:rFonts w:ascii="GHEA Grapalat" w:hAnsi="GHEA Grapalat"/>
        </w:rPr>
        <w:t xml:space="preserve"> ГНКО</w:t>
      </w:r>
    </w:p>
    <w:p w14:paraId="21647163" w14:textId="77777777" w:rsidR="009C5A9E" w:rsidRPr="00A06B5D" w:rsidRDefault="009C5A9E" w:rsidP="009C5A9E">
      <w:pPr>
        <w:pStyle w:val="aa"/>
        <w:widowControl w:val="0"/>
        <w:spacing w:after="160" w:line="360" w:lineRule="auto"/>
        <w:ind w:right="-7"/>
        <w:jc w:val="center"/>
        <w:rPr>
          <w:rFonts w:ascii="GHEA Grapalat" w:hAnsi="GHEA Grapalat"/>
        </w:rPr>
      </w:pPr>
    </w:p>
    <w:p w14:paraId="3A3F6D65" w14:textId="77777777" w:rsidR="009C5A9E" w:rsidRPr="00A06B5D" w:rsidRDefault="009C5A9E" w:rsidP="009C5A9E">
      <w:pPr>
        <w:pStyle w:val="aa"/>
        <w:widowControl w:val="0"/>
        <w:spacing w:after="160" w:line="360" w:lineRule="auto"/>
        <w:ind w:right="-7"/>
        <w:jc w:val="center"/>
        <w:rPr>
          <w:rFonts w:ascii="GHEA Grapalat" w:hAnsi="GHEA Grapalat"/>
        </w:rPr>
      </w:pPr>
    </w:p>
    <w:p w14:paraId="2E5485F2" w14:textId="77777777" w:rsidR="009C5A9E" w:rsidRPr="00A06B5D" w:rsidRDefault="009C5A9E" w:rsidP="009C5A9E">
      <w:pPr>
        <w:pStyle w:val="aa"/>
        <w:widowControl w:val="0"/>
        <w:spacing w:after="160" w:line="360" w:lineRule="auto"/>
        <w:ind w:right="-7"/>
        <w:jc w:val="center"/>
        <w:rPr>
          <w:rFonts w:ascii="GHEA Grapalat" w:hAnsi="GHEA Grapalat" w:cs="Sylfaen"/>
        </w:rPr>
      </w:pPr>
      <w:r w:rsidRPr="00A06B5D">
        <w:rPr>
          <w:rFonts w:ascii="GHEA Grapalat" w:hAnsi="GHEA Grapalat"/>
        </w:rPr>
        <w:t>ПРИГЛАШЕНИЕ</w:t>
      </w:r>
    </w:p>
    <w:p w14:paraId="47E55366" w14:textId="77777777" w:rsidR="009C5A9E" w:rsidRPr="00A06B5D" w:rsidRDefault="009C5A9E" w:rsidP="009C5A9E">
      <w:pPr>
        <w:pStyle w:val="aa"/>
        <w:widowControl w:val="0"/>
        <w:spacing w:after="160" w:line="360" w:lineRule="auto"/>
        <w:ind w:right="-7"/>
        <w:jc w:val="center"/>
        <w:rPr>
          <w:rFonts w:ascii="GHEA Grapalat" w:hAnsi="GHEA Grapalat" w:cs="Sylfaen"/>
        </w:rPr>
      </w:pPr>
    </w:p>
    <w:p w14:paraId="43BD3D28" w14:textId="28696CD7" w:rsidR="009C5A9E" w:rsidRPr="00A06B5D" w:rsidRDefault="009C5A9E" w:rsidP="009C5A9E">
      <w:pPr>
        <w:pStyle w:val="aa"/>
        <w:widowControl w:val="0"/>
        <w:spacing w:after="160" w:line="360" w:lineRule="auto"/>
        <w:ind w:right="-7"/>
        <w:jc w:val="center"/>
        <w:rPr>
          <w:rFonts w:ascii="GHEA Grapalat" w:hAnsi="GHEA Grapalat"/>
          <w:sz w:val="22"/>
          <w:szCs w:val="22"/>
        </w:rPr>
      </w:pPr>
      <w:r w:rsidRPr="00A06B5D">
        <w:rPr>
          <w:rFonts w:ascii="GHEA Grapalat" w:hAnsi="GHEA Grapalat"/>
          <w:sz w:val="22"/>
          <w:szCs w:val="22"/>
        </w:rPr>
        <w:t xml:space="preserve">НА ЗАПРОС КОТИРОВОК, ОБЪЯВЛЕННЫЙ С ЦЕЛЬЮ ПРИОБРЕТЕНИЯ </w:t>
      </w:r>
      <w:r w:rsidRPr="00A06B5D">
        <w:rPr>
          <w:rFonts w:ascii="GHEA Grapalat" w:hAnsi="GHEA Grapalat" w:cs="Sylfaen"/>
        </w:rPr>
        <w:t>"</w:t>
      </w:r>
      <w:r w:rsidR="00003887">
        <w:rPr>
          <w:rFonts w:ascii="GHEA Grapalat" w:hAnsi="GHEA Grapalat" w:cs="Sylfaen"/>
        </w:rPr>
        <w:t>СИСТЕМА ЗВУКОВОГО ОПОВЕЩЕНИЯ (С УСТАНОВКОЙ)</w:t>
      </w:r>
      <w:r w:rsidRPr="00A06B5D">
        <w:rPr>
          <w:rFonts w:ascii="GHEA Grapalat" w:hAnsi="GHEA Grapalat" w:cs="Sylfaen"/>
        </w:rPr>
        <w:t>"</w:t>
      </w:r>
      <w:r w:rsidRPr="00A06B5D">
        <w:rPr>
          <w:rStyle w:val="aff4"/>
          <w:rFonts w:ascii="GHEA Grapalat" w:hAnsi="GHEA Grapalat"/>
          <w:sz w:val="28"/>
          <w:szCs w:val="28"/>
        </w:rPr>
        <w:t xml:space="preserve"> </w:t>
      </w:r>
      <w:r w:rsidRPr="00A06B5D">
        <w:rPr>
          <w:rFonts w:ascii="GHEA Grapalat" w:hAnsi="GHEA Grapalat"/>
          <w:sz w:val="22"/>
          <w:szCs w:val="22"/>
        </w:rPr>
        <w:t xml:space="preserve">ДЛЯ НУЖД </w:t>
      </w:r>
      <w:r w:rsidR="00ED2060" w:rsidRPr="00ED2060">
        <w:rPr>
          <w:rFonts w:ascii="GHEA Grapalat" w:hAnsi="GHEA Grapalat"/>
          <w:i/>
        </w:rPr>
        <w:t>“</w:t>
      </w:r>
      <w:r w:rsidR="00ED2060">
        <w:rPr>
          <w:rFonts w:ascii="GHEA Grapalat" w:hAnsi="GHEA Grapalat"/>
        </w:rPr>
        <w:t>МЕМОРИАЛЬНЫЙ КОМПЛЕКС САРДАРАПАТСКОЙ БИТВЫ, НАЦИОНАЛЬНЫЙ МУЗЕЙ ЭТНОГРАФИИ АРМЯН И ИСТОРИИ ОСВОБОДИТЕЛЬНОЙ БОРЬБЫ</w:t>
      </w:r>
      <w:r w:rsidR="00ED2060" w:rsidRPr="00ED2060">
        <w:rPr>
          <w:rFonts w:ascii="GHEA Grapalat" w:hAnsi="GHEA Grapalat"/>
        </w:rPr>
        <w:t>”</w:t>
      </w:r>
      <w:r w:rsidR="00ED2060">
        <w:rPr>
          <w:rFonts w:ascii="GHEA Grapalat" w:hAnsi="GHEA Grapalat"/>
        </w:rPr>
        <w:t xml:space="preserve"> ГНКО</w:t>
      </w:r>
    </w:p>
    <w:p w14:paraId="4DDFFDD9" w14:textId="77777777" w:rsidR="009C5A9E" w:rsidRPr="00A06B5D" w:rsidRDefault="009C5A9E" w:rsidP="009C5A9E">
      <w:pPr>
        <w:pStyle w:val="aa"/>
        <w:widowControl w:val="0"/>
        <w:tabs>
          <w:tab w:val="left" w:pos="3780"/>
        </w:tabs>
        <w:spacing w:after="160" w:line="360" w:lineRule="auto"/>
        <w:ind w:right="-7"/>
        <w:rPr>
          <w:rFonts w:ascii="GHEA Grapalat" w:hAnsi="GHEA Grapalat"/>
        </w:rPr>
      </w:pPr>
      <w:r w:rsidRPr="00A06B5D">
        <w:rPr>
          <w:rFonts w:ascii="GHEA Grapalat" w:hAnsi="GHEA Grapalat"/>
        </w:rPr>
        <w:tab/>
      </w:r>
    </w:p>
    <w:p w14:paraId="251A5144" w14:textId="77777777" w:rsidR="009C5A9E" w:rsidRPr="00A06B5D" w:rsidRDefault="009C5A9E" w:rsidP="009C5A9E">
      <w:pPr>
        <w:rPr>
          <w:rFonts w:ascii="GHEA Grapalat" w:hAnsi="GHEA Grapalat"/>
        </w:rPr>
      </w:pPr>
      <w:r w:rsidRPr="00A06B5D">
        <w:rPr>
          <w:rFonts w:ascii="GHEA Grapalat" w:hAnsi="GHEA Grapalat"/>
        </w:rPr>
        <w:br w:type="page"/>
      </w:r>
    </w:p>
    <w:p w14:paraId="7DAC5299" w14:textId="77777777" w:rsidR="009C5A9E" w:rsidRPr="00A06B5D" w:rsidRDefault="009C5A9E" w:rsidP="009C5A9E">
      <w:pPr>
        <w:rPr>
          <w:rFonts w:ascii="GHEA Grapalat" w:hAnsi="GHEA Grapalat" w:cs="Sylfaen"/>
          <w:i/>
        </w:rPr>
      </w:pPr>
      <w:r w:rsidRPr="00A06B5D">
        <w:rPr>
          <w:rFonts w:ascii="GHEA Grapalat" w:hAnsi="GHEA Grapalat"/>
          <w:i/>
        </w:rPr>
        <w:lastRenderedPageBreak/>
        <w:t>Уважаемый участник, прежде чем составить и подать заявку просим Вас</w:t>
      </w:r>
      <w:r w:rsidRPr="00A06B5D">
        <w:rPr>
          <w:rFonts w:ascii="Courier New" w:hAnsi="Courier New" w:cs="Courier New"/>
          <w:i/>
          <w:lang w:val="en-US"/>
        </w:rPr>
        <w:t> </w:t>
      </w:r>
      <w:r w:rsidRPr="00A06B5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6E9C0ED" w14:textId="77777777" w:rsidR="009C5A9E" w:rsidRPr="00A06B5D" w:rsidRDefault="009C5A9E" w:rsidP="009C5A9E">
      <w:pPr>
        <w:widowControl w:val="0"/>
        <w:spacing w:after="160"/>
        <w:ind w:firstLine="567"/>
        <w:jc w:val="center"/>
        <w:rPr>
          <w:rFonts w:ascii="GHEA Grapalat" w:hAnsi="GHEA Grapalat" w:cs="Sylfaen"/>
          <w:b/>
        </w:rPr>
      </w:pPr>
      <w:r w:rsidRPr="00A06B5D">
        <w:rPr>
          <w:rFonts w:ascii="GHEA Grapalat" w:hAnsi="GHEA Grapalat"/>
        </w:rPr>
        <w:br w:type="page"/>
      </w:r>
    </w:p>
    <w:p w14:paraId="609B1BFD" w14:textId="77777777" w:rsidR="009C5A9E" w:rsidRPr="00A06B5D" w:rsidRDefault="009C5A9E" w:rsidP="009C5A9E">
      <w:pPr>
        <w:widowControl w:val="0"/>
        <w:spacing w:after="160" w:line="360" w:lineRule="auto"/>
        <w:jc w:val="center"/>
        <w:rPr>
          <w:rFonts w:ascii="GHEA Grapalat" w:hAnsi="GHEA Grapalat"/>
          <w:b/>
        </w:rPr>
      </w:pPr>
      <w:r w:rsidRPr="00A06B5D">
        <w:rPr>
          <w:rFonts w:ascii="GHEA Grapalat" w:hAnsi="GHEA Grapalat"/>
          <w:b/>
        </w:rPr>
        <w:lastRenderedPageBreak/>
        <w:t>СОДЕРЖАНИЕ</w:t>
      </w:r>
    </w:p>
    <w:p w14:paraId="398D9539" w14:textId="77777777" w:rsidR="009C5A9E" w:rsidRPr="00A06B5D" w:rsidRDefault="009C5A9E" w:rsidP="009C5A9E">
      <w:pPr>
        <w:widowControl w:val="0"/>
        <w:spacing w:after="160" w:line="360" w:lineRule="auto"/>
        <w:jc w:val="center"/>
        <w:rPr>
          <w:rFonts w:ascii="GHEA Grapalat" w:hAnsi="GHEA Grapalat"/>
          <w:i/>
        </w:rPr>
      </w:pPr>
    </w:p>
    <w:p w14:paraId="07A27D28" w14:textId="77777777" w:rsidR="009C5A9E" w:rsidRPr="00A06B5D" w:rsidRDefault="009C5A9E" w:rsidP="009C5A9E">
      <w:pPr>
        <w:widowControl w:val="0"/>
        <w:spacing w:after="160" w:line="360" w:lineRule="auto"/>
        <w:jc w:val="center"/>
        <w:rPr>
          <w:rFonts w:ascii="GHEA Grapalat" w:hAnsi="GHEA Grapalat"/>
          <w:b/>
        </w:rPr>
      </w:pPr>
      <w:r w:rsidRPr="00A06B5D">
        <w:rPr>
          <w:rFonts w:ascii="GHEA Grapalat" w:hAnsi="GHEA Grapalat"/>
          <w:b/>
        </w:rPr>
        <w:t xml:space="preserve">ПРИГЛАШЕНИЯ НА ЗАПРОС КОТИРОВОК, </w:t>
      </w:r>
      <w:r w:rsidRPr="00A06B5D">
        <w:rPr>
          <w:rFonts w:ascii="GHEA Grapalat" w:hAnsi="GHEA Grapalat"/>
          <w:b/>
        </w:rPr>
        <w:br/>
        <w:t>ОБЪЯВЛЕННЫЙ С ЦЕЛЬЮ ПРИОБРЕТЕНИЯ</w:t>
      </w:r>
    </w:p>
    <w:p w14:paraId="49D61223" w14:textId="49DB0529" w:rsidR="00ED2060" w:rsidRDefault="009C5A9E" w:rsidP="00ED2060">
      <w:pPr>
        <w:pStyle w:val="aa"/>
        <w:widowControl w:val="0"/>
        <w:spacing w:after="160" w:line="360" w:lineRule="auto"/>
        <w:ind w:right="-7"/>
        <w:jc w:val="center"/>
        <w:rPr>
          <w:rFonts w:ascii="GHEA Grapalat" w:hAnsi="GHEA Grapalat"/>
          <w:b/>
        </w:rPr>
      </w:pPr>
      <w:r w:rsidRPr="00A06B5D">
        <w:rPr>
          <w:rFonts w:ascii="GHEA Grapalat" w:hAnsi="GHEA Grapalat"/>
          <w:b/>
        </w:rPr>
        <w:t>"</w:t>
      </w:r>
      <w:r w:rsidR="00003887">
        <w:rPr>
          <w:rFonts w:ascii="GHEA Grapalat" w:hAnsi="GHEA Grapalat"/>
          <w:b/>
        </w:rPr>
        <w:t>СИСТЕМА ЗВУКОВОГО ОПОВЕЩЕНИЯ (С УСТАНОВКОЙ)</w:t>
      </w:r>
      <w:r w:rsidRPr="00A06B5D">
        <w:rPr>
          <w:rFonts w:ascii="GHEA Grapalat" w:hAnsi="GHEA Grapalat"/>
          <w:b/>
        </w:rPr>
        <w:t>"</w:t>
      </w:r>
      <w:r w:rsidRPr="00A06B5D">
        <w:rPr>
          <w:bCs/>
          <w:smallCaps/>
        </w:rPr>
        <w:t xml:space="preserve"> </w:t>
      </w:r>
      <w:r w:rsidRPr="00A06B5D">
        <w:rPr>
          <w:rFonts w:ascii="GHEA Grapalat" w:hAnsi="GHEA Grapalat"/>
          <w:b/>
        </w:rPr>
        <w:t>ДЛЯ НУЖД</w:t>
      </w:r>
    </w:p>
    <w:p w14:paraId="73AB4855" w14:textId="262DE5D0" w:rsidR="00ED2060" w:rsidRPr="00ED2060" w:rsidRDefault="009C5A9E" w:rsidP="00ED2060">
      <w:pPr>
        <w:pStyle w:val="aa"/>
        <w:widowControl w:val="0"/>
        <w:spacing w:after="160" w:line="360" w:lineRule="auto"/>
        <w:ind w:right="-7"/>
        <w:jc w:val="center"/>
        <w:rPr>
          <w:rFonts w:ascii="GHEA Grapalat" w:hAnsi="GHEA Grapalat"/>
          <w:b/>
        </w:rPr>
      </w:pPr>
      <w:r w:rsidRPr="00A06B5D">
        <w:rPr>
          <w:rFonts w:ascii="GHEA Grapalat" w:hAnsi="GHEA Grapalat"/>
          <w:b/>
        </w:rPr>
        <w:t xml:space="preserve"> </w:t>
      </w:r>
      <w:r w:rsidR="00ED2060" w:rsidRPr="00ED2060">
        <w:rPr>
          <w:rFonts w:ascii="GHEA Grapalat" w:hAnsi="GHEA Grapalat"/>
          <w:b/>
        </w:rPr>
        <w:t>“МЕМОРИАЛЬНЫЙ КОМПЛЕКС САРДАРАПАТСКОЙ БИТВЫ, НАЦИОНАЛЬНЫЙ МУЗЕЙ ЭТНОГРАФИИ АРМЯН И ИСТОРИИ ОСВОБОДИТЕЛЬНОЙ БОРЬБЫ” ГНКО</w:t>
      </w:r>
    </w:p>
    <w:p w14:paraId="7FA82C03" w14:textId="0D02EAC7" w:rsidR="009C5A9E" w:rsidRPr="00A06B5D" w:rsidRDefault="009C5A9E" w:rsidP="009C5A9E">
      <w:pPr>
        <w:pStyle w:val="aa"/>
        <w:widowControl w:val="0"/>
        <w:spacing w:after="160" w:line="360" w:lineRule="auto"/>
        <w:ind w:right="-7"/>
        <w:jc w:val="center"/>
        <w:rPr>
          <w:rFonts w:ascii="GHEA Grapalat" w:hAnsi="GHEA Grapalat"/>
          <w:b/>
        </w:rPr>
      </w:pPr>
    </w:p>
    <w:p w14:paraId="25B020B4" w14:textId="77777777" w:rsidR="009C5A9E" w:rsidRPr="00A06B5D" w:rsidRDefault="009C5A9E" w:rsidP="009C5A9E">
      <w:pPr>
        <w:widowControl w:val="0"/>
        <w:spacing w:after="160"/>
        <w:jc w:val="center"/>
        <w:rPr>
          <w:rFonts w:ascii="GHEA Grapalat" w:hAnsi="GHEA Grapalat" w:cs="Sylfaen"/>
          <w:b/>
        </w:rPr>
      </w:pPr>
    </w:p>
    <w:p w14:paraId="70E3509C" w14:textId="77777777" w:rsidR="009C5A9E" w:rsidRPr="00A06B5D" w:rsidRDefault="009C5A9E" w:rsidP="009C5A9E">
      <w:pPr>
        <w:widowControl w:val="0"/>
        <w:spacing w:after="160"/>
        <w:jc w:val="center"/>
        <w:rPr>
          <w:rFonts w:ascii="GHEA Grapalat" w:hAnsi="GHEA Grapalat"/>
          <w:b/>
        </w:rPr>
      </w:pPr>
      <w:r w:rsidRPr="00A06B5D">
        <w:rPr>
          <w:rFonts w:ascii="GHEA Grapalat" w:hAnsi="GHEA Grapalat"/>
          <w:b/>
        </w:rPr>
        <w:t>ЧАСТЬ I.</w:t>
      </w:r>
    </w:p>
    <w:p w14:paraId="5B986BDA" w14:textId="77777777" w:rsidR="009C5A9E" w:rsidRPr="00A06B5D" w:rsidRDefault="009C5A9E" w:rsidP="009C5A9E">
      <w:pPr>
        <w:widowControl w:val="0"/>
        <w:spacing w:after="160"/>
        <w:jc w:val="center"/>
        <w:rPr>
          <w:rFonts w:ascii="GHEA Grapalat" w:hAnsi="GHEA Grapalat"/>
        </w:rPr>
      </w:pPr>
    </w:p>
    <w:p w14:paraId="016E7BB7"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w:t>
      </w:r>
      <w:r w:rsidRPr="00A06B5D">
        <w:rPr>
          <w:rFonts w:ascii="GHEA Grapalat" w:hAnsi="GHEA Grapalat"/>
        </w:rPr>
        <w:tab/>
        <w:t>Характеристика предмета закупки</w:t>
      </w:r>
    </w:p>
    <w:p w14:paraId="068CD614"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2.</w:t>
      </w:r>
      <w:r w:rsidRPr="00A06B5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63FD7264"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3.</w:t>
      </w:r>
      <w:r w:rsidRPr="00A06B5D">
        <w:rPr>
          <w:rFonts w:ascii="GHEA Grapalat" w:hAnsi="GHEA Grapalat"/>
        </w:rPr>
        <w:tab/>
        <w:t>Разъяснение приглашения и порядок внесения изменения в приглашение</w:t>
      </w:r>
    </w:p>
    <w:p w14:paraId="0D1A435A" w14:textId="77777777" w:rsidR="009C5A9E" w:rsidRPr="00A06B5D" w:rsidRDefault="009C5A9E" w:rsidP="009C5A9E">
      <w:pPr>
        <w:widowControl w:val="0"/>
        <w:tabs>
          <w:tab w:val="left" w:pos="1134"/>
        </w:tabs>
        <w:spacing w:after="160"/>
        <w:ind w:left="1134" w:hanging="567"/>
        <w:jc w:val="both"/>
        <w:rPr>
          <w:rFonts w:ascii="GHEA Grapalat" w:hAnsi="GHEA Grapalat" w:cs="Sylfaen"/>
        </w:rPr>
      </w:pPr>
      <w:r w:rsidRPr="00A06B5D">
        <w:rPr>
          <w:rFonts w:ascii="GHEA Grapalat" w:hAnsi="GHEA Grapalat"/>
        </w:rPr>
        <w:t>4.</w:t>
      </w:r>
      <w:r w:rsidRPr="00A06B5D">
        <w:rPr>
          <w:rFonts w:ascii="GHEA Grapalat" w:hAnsi="GHEA Grapalat"/>
        </w:rPr>
        <w:tab/>
        <w:t>Порядок подачи заявки</w:t>
      </w:r>
    </w:p>
    <w:p w14:paraId="43967FD4"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5.</w:t>
      </w:r>
      <w:r w:rsidRPr="00A06B5D">
        <w:rPr>
          <w:rFonts w:ascii="GHEA Grapalat" w:hAnsi="GHEA Grapalat"/>
        </w:rPr>
        <w:tab/>
        <w:t>Ценовое предложение заявки</w:t>
      </w:r>
    </w:p>
    <w:p w14:paraId="7FB2C154"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6.</w:t>
      </w:r>
      <w:r w:rsidRPr="00A06B5D">
        <w:rPr>
          <w:rFonts w:ascii="GHEA Grapalat" w:hAnsi="GHEA Grapalat"/>
        </w:rPr>
        <w:tab/>
        <w:t>Срок действия заявки, порядок внесения изменений в заявки и их отзыва</w:t>
      </w:r>
    </w:p>
    <w:p w14:paraId="07AFA124" w14:textId="77777777" w:rsidR="009C5A9E" w:rsidRPr="00A06B5D" w:rsidRDefault="009C5A9E" w:rsidP="009C5A9E">
      <w:pPr>
        <w:widowControl w:val="0"/>
        <w:tabs>
          <w:tab w:val="left" w:pos="1134"/>
        </w:tabs>
        <w:spacing w:after="160"/>
        <w:ind w:left="1134" w:hanging="567"/>
        <w:jc w:val="both"/>
        <w:rPr>
          <w:rFonts w:ascii="GHEA Grapalat" w:hAnsi="GHEA Grapalat" w:cs="Sylfaen"/>
        </w:rPr>
      </w:pPr>
      <w:r w:rsidRPr="00A06B5D">
        <w:rPr>
          <w:rFonts w:ascii="GHEA Grapalat" w:hAnsi="GHEA Grapalat"/>
        </w:rPr>
        <w:t>8.</w:t>
      </w:r>
      <w:r w:rsidRPr="00A06B5D">
        <w:rPr>
          <w:rFonts w:ascii="GHEA Grapalat" w:hAnsi="GHEA Grapalat"/>
        </w:rPr>
        <w:tab/>
        <w:t>Вскрытие, оценка заявок и подведение итогов</w:t>
      </w:r>
    </w:p>
    <w:p w14:paraId="77C58BA9"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9.</w:t>
      </w:r>
      <w:r w:rsidRPr="00A06B5D">
        <w:rPr>
          <w:rFonts w:ascii="GHEA Grapalat" w:hAnsi="GHEA Grapalat"/>
        </w:rPr>
        <w:tab/>
        <w:t>Заключение договора</w:t>
      </w:r>
    </w:p>
    <w:p w14:paraId="708BCB53"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10.</w:t>
      </w:r>
      <w:r w:rsidRPr="00A06B5D">
        <w:rPr>
          <w:rFonts w:ascii="GHEA Grapalat" w:hAnsi="GHEA Grapalat"/>
        </w:rPr>
        <w:tab/>
        <w:t>Обеспечения квалификации  и договора</w:t>
      </w:r>
    </w:p>
    <w:p w14:paraId="3E0435F3"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11.</w:t>
      </w:r>
      <w:r w:rsidRPr="00A06B5D">
        <w:rPr>
          <w:rFonts w:ascii="GHEA Grapalat" w:hAnsi="GHEA Grapalat"/>
        </w:rPr>
        <w:tab/>
        <w:t>Объявление процедуры несостоявшейся</w:t>
      </w:r>
    </w:p>
    <w:p w14:paraId="42967C6D"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12.</w:t>
      </w:r>
      <w:r w:rsidRPr="00A06B5D">
        <w:rPr>
          <w:rFonts w:ascii="GHEA Grapalat" w:hAnsi="GHEA Grapalat"/>
        </w:rPr>
        <w:tab/>
        <w:t>Право участника и порядок обжалования им действий и (или) принятых решений, связанных с процессом закупки</w:t>
      </w:r>
    </w:p>
    <w:p w14:paraId="22303093" w14:textId="77777777" w:rsidR="009C5A9E" w:rsidRPr="00A06B5D" w:rsidRDefault="009C5A9E" w:rsidP="009C5A9E">
      <w:pPr>
        <w:widowControl w:val="0"/>
        <w:spacing w:after="160"/>
        <w:jc w:val="center"/>
        <w:rPr>
          <w:rFonts w:ascii="GHEA Grapalat" w:hAnsi="GHEA Grapalat"/>
          <w:b/>
        </w:rPr>
      </w:pPr>
    </w:p>
    <w:p w14:paraId="2DC43C1D" w14:textId="77777777" w:rsidR="009C5A9E" w:rsidRPr="00A06B5D" w:rsidRDefault="009C5A9E" w:rsidP="009C5A9E">
      <w:pPr>
        <w:widowControl w:val="0"/>
        <w:spacing w:after="160"/>
        <w:jc w:val="center"/>
        <w:rPr>
          <w:rFonts w:ascii="GHEA Grapalat" w:hAnsi="GHEA Grapalat"/>
          <w:b/>
        </w:rPr>
      </w:pPr>
    </w:p>
    <w:p w14:paraId="5C42EDAA" w14:textId="77777777" w:rsidR="009C5A9E" w:rsidRPr="00A06B5D" w:rsidRDefault="009C5A9E" w:rsidP="009C5A9E">
      <w:pPr>
        <w:widowControl w:val="0"/>
        <w:spacing w:after="160"/>
        <w:jc w:val="center"/>
        <w:rPr>
          <w:rFonts w:ascii="GHEA Grapalat" w:hAnsi="GHEA Grapalat"/>
          <w:b/>
        </w:rPr>
      </w:pPr>
    </w:p>
    <w:p w14:paraId="0EA47764" w14:textId="77777777" w:rsidR="009C5A9E" w:rsidRPr="00A06B5D" w:rsidRDefault="009C5A9E" w:rsidP="009C5A9E">
      <w:pPr>
        <w:widowControl w:val="0"/>
        <w:spacing w:after="160"/>
        <w:jc w:val="center"/>
        <w:rPr>
          <w:rFonts w:ascii="GHEA Grapalat" w:hAnsi="GHEA Grapalat"/>
          <w:b/>
        </w:rPr>
      </w:pPr>
    </w:p>
    <w:p w14:paraId="5684E8A1" w14:textId="77777777" w:rsidR="009C5A9E" w:rsidRPr="00A06B5D" w:rsidRDefault="009C5A9E" w:rsidP="009C5A9E">
      <w:pPr>
        <w:widowControl w:val="0"/>
        <w:spacing w:after="160"/>
        <w:jc w:val="center"/>
        <w:rPr>
          <w:rFonts w:ascii="GHEA Grapalat" w:hAnsi="GHEA Grapalat"/>
          <w:b/>
        </w:rPr>
      </w:pPr>
    </w:p>
    <w:p w14:paraId="43DD5642" w14:textId="77777777" w:rsidR="009C5A9E" w:rsidRPr="00A06B5D" w:rsidRDefault="009C5A9E" w:rsidP="009C5A9E">
      <w:pPr>
        <w:widowControl w:val="0"/>
        <w:spacing w:after="160"/>
        <w:jc w:val="center"/>
        <w:rPr>
          <w:rFonts w:ascii="GHEA Grapalat" w:hAnsi="GHEA Grapalat"/>
          <w:b/>
        </w:rPr>
      </w:pPr>
    </w:p>
    <w:p w14:paraId="1D42FFCA" w14:textId="77777777" w:rsidR="009C5A9E" w:rsidRPr="00A06B5D" w:rsidRDefault="009C5A9E" w:rsidP="009C5A9E">
      <w:pPr>
        <w:widowControl w:val="0"/>
        <w:spacing w:after="160"/>
        <w:jc w:val="center"/>
        <w:rPr>
          <w:rFonts w:ascii="GHEA Grapalat" w:hAnsi="GHEA Grapalat"/>
          <w:b/>
        </w:rPr>
      </w:pPr>
    </w:p>
    <w:p w14:paraId="2E5BABBF" w14:textId="77777777" w:rsidR="009C5A9E" w:rsidRPr="00A06B5D" w:rsidRDefault="009C5A9E" w:rsidP="009C5A9E">
      <w:pPr>
        <w:widowControl w:val="0"/>
        <w:spacing w:after="160"/>
        <w:jc w:val="center"/>
        <w:rPr>
          <w:rFonts w:ascii="GHEA Grapalat" w:hAnsi="GHEA Grapalat"/>
          <w:b/>
        </w:rPr>
      </w:pPr>
      <w:r w:rsidRPr="00A06B5D">
        <w:rPr>
          <w:rFonts w:ascii="GHEA Grapalat" w:hAnsi="GHEA Grapalat"/>
          <w:b/>
        </w:rPr>
        <w:t xml:space="preserve">ЧАСТЬ II. </w:t>
      </w:r>
    </w:p>
    <w:p w14:paraId="0DD87D2E" w14:textId="77777777" w:rsidR="009C5A9E" w:rsidRPr="00A06B5D" w:rsidRDefault="009C5A9E" w:rsidP="009C5A9E">
      <w:pPr>
        <w:widowControl w:val="0"/>
        <w:spacing w:after="160"/>
        <w:jc w:val="center"/>
        <w:rPr>
          <w:rFonts w:ascii="GHEA Grapalat" w:hAnsi="GHEA Grapalat"/>
          <w:b/>
        </w:rPr>
      </w:pPr>
    </w:p>
    <w:p w14:paraId="4547096E" w14:textId="77777777" w:rsidR="009C5A9E" w:rsidRPr="00A06B5D" w:rsidRDefault="009C5A9E" w:rsidP="009C5A9E">
      <w:pPr>
        <w:widowControl w:val="0"/>
        <w:spacing w:after="160"/>
        <w:jc w:val="center"/>
        <w:rPr>
          <w:rFonts w:ascii="GHEA Grapalat" w:hAnsi="GHEA Grapalat"/>
          <w:b/>
        </w:rPr>
      </w:pPr>
      <w:r w:rsidRPr="00A06B5D">
        <w:rPr>
          <w:rFonts w:ascii="GHEA Grapalat" w:hAnsi="GHEA Grapalat"/>
          <w:b/>
        </w:rPr>
        <w:t xml:space="preserve">ИНСТРУКЦИЯ ПО ПОДГОТОВКЕ ЗАЯВКИ </w:t>
      </w:r>
      <w:r w:rsidRPr="00A06B5D">
        <w:rPr>
          <w:rFonts w:ascii="GHEA Grapalat" w:hAnsi="GHEA Grapalat"/>
          <w:b/>
        </w:rPr>
        <w:br/>
        <w:t xml:space="preserve">НА </w:t>
      </w:r>
      <w:r w:rsidRPr="00A06B5D">
        <w:rPr>
          <w:rFonts w:ascii="GHEA Grapalat" w:hAnsi="GHEA Grapalat"/>
          <w:i/>
          <w:sz w:val="28"/>
          <w:szCs w:val="28"/>
        </w:rPr>
        <w:t>запроса котировок</w:t>
      </w:r>
    </w:p>
    <w:p w14:paraId="514191E2" w14:textId="77777777" w:rsidR="009C5A9E" w:rsidRPr="00A06B5D" w:rsidRDefault="009C5A9E" w:rsidP="009C5A9E">
      <w:pPr>
        <w:widowControl w:val="0"/>
        <w:spacing w:after="160"/>
        <w:jc w:val="center"/>
        <w:rPr>
          <w:rFonts w:ascii="GHEA Grapalat" w:hAnsi="GHEA Grapalat"/>
          <w:b/>
        </w:rPr>
      </w:pPr>
    </w:p>
    <w:p w14:paraId="5B866B88"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w:t>
      </w:r>
      <w:r w:rsidRPr="00A06B5D">
        <w:rPr>
          <w:rFonts w:ascii="GHEA Grapalat" w:hAnsi="GHEA Grapalat"/>
        </w:rPr>
        <w:tab/>
        <w:t>Общие положения</w:t>
      </w:r>
    </w:p>
    <w:p w14:paraId="4ED837D7"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2.</w:t>
      </w:r>
      <w:r w:rsidRPr="00A06B5D">
        <w:rPr>
          <w:rFonts w:ascii="GHEA Grapalat" w:hAnsi="GHEA Grapalat"/>
        </w:rPr>
        <w:tab/>
        <w:t>Заявка на процедуру</w:t>
      </w:r>
    </w:p>
    <w:p w14:paraId="57E32179"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3.</w:t>
      </w:r>
      <w:r w:rsidRPr="00A06B5D">
        <w:rPr>
          <w:rFonts w:ascii="GHEA Grapalat" w:hAnsi="GHEA Grapalat"/>
        </w:rPr>
        <w:tab/>
        <w:t>Приложения № 1-6</w:t>
      </w:r>
    </w:p>
    <w:p w14:paraId="3F880E27" w14:textId="77777777" w:rsidR="009C5A9E" w:rsidRPr="00A06B5D" w:rsidRDefault="009C5A9E" w:rsidP="009C5A9E">
      <w:pPr>
        <w:rPr>
          <w:rFonts w:ascii="GHEA Grapalat" w:hAnsi="GHEA Grapalat"/>
          <w:spacing w:val="-6"/>
        </w:rPr>
      </w:pPr>
      <w:r w:rsidRPr="00A06B5D">
        <w:rPr>
          <w:rFonts w:ascii="GHEA Grapalat" w:hAnsi="GHEA Grapalat"/>
          <w:spacing w:val="-6"/>
        </w:rPr>
        <w:br w:type="page"/>
      </w:r>
    </w:p>
    <w:p w14:paraId="6193B6EC" w14:textId="681E285D" w:rsidR="009C5A9E" w:rsidRPr="00A06B5D" w:rsidRDefault="009C5A9E" w:rsidP="009C5A9E">
      <w:pPr>
        <w:widowControl w:val="0"/>
        <w:spacing w:after="160"/>
        <w:ind w:hanging="567"/>
        <w:jc w:val="both"/>
        <w:rPr>
          <w:rFonts w:ascii="GHEA Grapalat" w:hAnsi="GHEA Grapalat"/>
          <w:spacing w:val="-6"/>
        </w:rPr>
      </w:pPr>
      <w:r w:rsidRPr="00A06B5D">
        <w:rPr>
          <w:rFonts w:ascii="GHEA Grapalat" w:hAnsi="GHEA Grapalat"/>
          <w:spacing w:val="-6"/>
        </w:rPr>
        <w:lastRenderedPageBreak/>
        <w:t xml:space="preserve">         Настоящее Приглашение предоставляется в дополнение к объявлению об</w:t>
      </w:r>
      <w:r w:rsidRPr="00A06B5D">
        <w:rPr>
          <w:rFonts w:ascii="GHEA Grapalat" w:hAnsi="GHEA Grapalat"/>
          <w:i/>
        </w:rPr>
        <w:t>запроса котировок</w:t>
      </w:r>
      <w:r w:rsidRPr="00A06B5D">
        <w:rPr>
          <w:rFonts w:ascii="GHEA Grapalat" w:hAnsi="GHEA Grapalat"/>
          <w:spacing w:val="-6"/>
        </w:rPr>
        <w:t xml:space="preserve">, проводимом под кодом </w:t>
      </w:r>
      <w:r w:rsidR="00003887">
        <w:rPr>
          <w:rFonts w:ascii="GHEA Grapalat" w:hAnsi="GHEA Grapalat"/>
          <w:lang w:val="en-US"/>
        </w:rPr>
        <w:t>ՍՀԱՊԱԹ</w:t>
      </w:r>
      <w:r w:rsidR="00003887" w:rsidRPr="00003887">
        <w:rPr>
          <w:rFonts w:ascii="GHEA Grapalat" w:hAnsi="GHEA Grapalat"/>
        </w:rPr>
        <w:t>-</w:t>
      </w:r>
      <w:r w:rsidR="00003887">
        <w:rPr>
          <w:rFonts w:ascii="GHEA Grapalat" w:hAnsi="GHEA Grapalat"/>
          <w:lang w:val="en-US"/>
        </w:rPr>
        <w:t>ԳՀԱՊՁԲ</w:t>
      </w:r>
      <w:r w:rsidR="00003887" w:rsidRPr="00003887">
        <w:rPr>
          <w:rFonts w:ascii="GHEA Grapalat" w:hAnsi="GHEA Grapalat"/>
        </w:rPr>
        <w:t>-2026-04</w:t>
      </w:r>
      <w:r w:rsidRPr="00CD6DD5">
        <w:rPr>
          <w:rFonts w:ascii="GHEA Grapalat" w:hAnsi="GHEA Grapalat"/>
        </w:rPr>
        <w:t xml:space="preserve"> </w:t>
      </w:r>
      <w:r w:rsidRPr="00A06B5D">
        <w:rPr>
          <w:rFonts w:ascii="GHEA Grapalat" w:hAnsi="GHEA Grapalat"/>
          <w:spacing w:val="-6"/>
        </w:rPr>
        <w:t>(далее — процедура).</w:t>
      </w:r>
    </w:p>
    <w:p w14:paraId="7ADD63E2" w14:textId="1496C2B2" w:rsidR="009C5A9E" w:rsidRPr="00A06B5D" w:rsidRDefault="009C5A9E" w:rsidP="009C5A9E">
      <w:pPr>
        <w:widowControl w:val="0"/>
        <w:spacing w:after="160"/>
        <w:ind w:firstLine="567"/>
        <w:jc w:val="both"/>
        <w:rPr>
          <w:rFonts w:ascii="GHEA Grapalat" w:hAnsi="GHEA Grapalat"/>
        </w:rPr>
      </w:pPr>
      <w:r w:rsidRPr="00A06B5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06B5D">
        <w:rPr>
          <w:rFonts w:ascii="Courier New" w:hAnsi="Courier New" w:cs="Courier New"/>
          <w:lang w:val="en-US"/>
        </w:rPr>
        <w:t> </w:t>
      </w:r>
      <w:r w:rsidRPr="00A06B5D">
        <w:rPr>
          <w:rFonts w:ascii="GHEA Grapalat" w:hAnsi="GHEA Grapalat"/>
        </w:rPr>
        <w:t>4</w:t>
      </w:r>
      <w:r w:rsidRPr="00A06B5D">
        <w:rPr>
          <w:rFonts w:ascii="Courier New" w:hAnsi="Courier New" w:cs="Courier New"/>
          <w:lang w:val="en-US"/>
        </w:rPr>
        <w:t> </w:t>
      </w:r>
      <w:r w:rsidRPr="00A06B5D">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F1228">
        <w:rPr>
          <w:rFonts w:ascii="GHEA Grapalat" w:hAnsi="GHEA Grapalat"/>
        </w:rPr>
        <w:t>Мемориальный Комплекс Сардарапатской Битвы, Национальный Музей Этнографии Армян И Истории Освободительной Борьбы ГНКО</w:t>
      </w:r>
      <w:r w:rsidR="00713024" w:rsidRPr="00A06B5D">
        <w:rPr>
          <w:rFonts w:ascii="GHEA Grapalat" w:hAnsi="GHEA Grapalat"/>
        </w:rPr>
        <w:t xml:space="preserve"> </w:t>
      </w:r>
      <w:r w:rsidRPr="00A06B5D">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A4DC160" w14:textId="77777777" w:rsidR="009C5A9E" w:rsidRPr="00A06B5D" w:rsidRDefault="009C5A9E" w:rsidP="009C5A9E">
      <w:pPr>
        <w:widowControl w:val="0"/>
        <w:spacing w:after="160"/>
        <w:ind w:firstLine="567"/>
        <w:jc w:val="both"/>
        <w:rPr>
          <w:rFonts w:ascii="GHEA Grapalat" w:hAnsi="GHEA Grapalat"/>
        </w:rPr>
      </w:pPr>
      <w:r w:rsidRPr="00A06B5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00457C" w14:textId="77777777" w:rsidR="009C5A9E" w:rsidRPr="00A06B5D" w:rsidRDefault="009C5A9E" w:rsidP="009C5A9E">
      <w:pPr>
        <w:widowControl w:val="0"/>
        <w:spacing w:after="160"/>
        <w:ind w:firstLine="567"/>
        <w:jc w:val="both"/>
        <w:rPr>
          <w:rFonts w:ascii="GHEA Grapalat" w:hAnsi="GHEA Grapalat" w:cs="Times Armenian"/>
        </w:rPr>
      </w:pPr>
      <w:r w:rsidRPr="00A06B5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9767613" w14:textId="6143C01E" w:rsidR="009C5A9E" w:rsidRPr="002B216A" w:rsidRDefault="009C5A9E" w:rsidP="002B216A">
      <w:pPr>
        <w:pStyle w:val="a3"/>
        <w:spacing w:line="240" w:lineRule="auto"/>
        <w:rPr>
          <w:rFonts w:ascii="GHEA Grapalat" w:hAnsi="GHEA Grapalat"/>
          <w:i w:val="0"/>
          <w:sz w:val="24"/>
          <w:szCs w:val="24"/>
        </w:rPr>
      </w:pPr>
      <w:r w:rsidRPr="002B216A">
        <w:rPr>
          <w:rFonts w:ascii="GHEA Grapalat" w:hAnsi="GHEA Grapalat"/>
          <w:i w:val="0"/>
          <w:sz w:val="24"/>
          <w:szCs w:val="24"/>
        </w:rPr>
        <w:t xml:space="preserve">Адрес электронной почты секретаря оценочной комиссии </w:t>
      </w:r>
      <w:r w:rsidR="00713024" w:rsidRPr="002B216A">
        <w:rPr>
          <w:rFonts w:ascii="GHEA Grapalat" w:hAnsi="GHEA Grapalat"/>
          <w:i w:val="0"/>
          <w:sz w:val="24"/>
          <w:szCs w:val="24"/>
        </w:rPr>
        <w:t xml:space="preserve"> </w:t>
      </w:r>
      <w:bookmarkStart w:id="1" w:name="_Hlk219315971"/>
      <w:r w:rsidR="002B216A" w:rsidRPr="002B216A">
        <w:rPr>
          <w:rFonts w:ascii="GHEA Grapalat" w:hAnsi="GHEA Grapalat"/>
          <w:i w:val="0"/>
          <w:sz w:val="24"/>
          <w:szCs w:val="24"/>
        </w:rPr>
        <w:t>sardarapat_ethnomuseum@yahoo.com</w:t>
      </w:r>
      <w:bookmarkEnd w:id="1"/>
      <w:r w:rsidR="002B216A" w:rsidRPr="002B216A">
        <w:rPr>
          <w:rFonts w:ascii="GHEA Grapalat" w:hAnsi="GHEA Grapalat"/>
          <w:i w:val="0"/>
          <w:sz w:val="24"/>
          <w:szCs w:val="24"/>
        </w:rPr>
        <w:t>.</w:t>
      </w:r>
    </w:p>
    <w:p w14:paraId="209C6A15" w14:textId="77777777" w:rsidR="009C5A9E" w:rsidRPr="00A06B5D" w:rsidRDefault="009C5A9E" w:rsidP="009C5A9E">
      <w:pPr>
        <w:pStyle w:val="23"/>
        <w:widowControl w:val="0"/>
        <w:spacing w:after="160" w:line="240" w:lineRule="auto"/>
        <w:ind w:firstLine="567"/>
        <w:rPr>
          <w:rFonts w:ascii="GHEA Grapalat" w:hAnsi="GHEA Grapalat"/>
          <w:sz w:val="24"/>
          <w:szCs w:val="24"/>
        </w:rPr>
      </w:pPr>
    </w:p>
    <w:p w14:paraId="2B9E5D6E" w14:textId="77777777" w:rsidR="009C5A9E" w:rsidRPr="00A06B5D" w:rsidRDefault="009C5A9E" w:rsidP="009C5A9E">
      <w:pPr>
        <w:widowControl w:val="0"/>
        <w:spacing w:after="160"/>
        <w:jc w:val="center"/>
        <w:rPr>
          <w:rFonts w:ascii="GHEA Grapalat" w:hAnsi="GHEA Grapalat"/>
        </w:rPr>
      </w:pPr>
      <w:r w:rsidRPr="00A06B5D">
        <w:rPr>
          <w:rFonts w:ascii="GHEA Grapalat" w:hAnsi="GHEA Grapalat"/>
        </w:rPr>
        <w:br w:type="page"/>
      </w:r>
      <w:r w:rsidRPr="00A06B5D">
        <w:rPr>
          <w:rFonts w:ascii="GHEA Grapalat" w:hAnsi="GHEA Grapalat"/>
        </w:rPr>
        <w:lastRenderedPageBreak/>
        <w:t>ЧАСТЬ I</w:t>
      </w:r>
    </w:p>
    <w:p w14:paraId="75730878" w14:textId="77777777" w:rsidR="009C5A9E" w:rsidRPr="00A06B5D" w:rsidRDefault="009C5A9E" w:rsidP="009C5A9E">
      <w:pPr>
        <w:pStyle w:val="3"/>
        <w:keepNext w:val="0"/>
        <w:widowControl w:val="0"/>
        <w:spacing w:after="160" w:line="240" w:lineRule="auto"/>
        <w:rPr>
          <w:rFonts w:ascii="GHEA Grapalat" w:hAnsi="GHEA Grapalat"/>
          <w:sz w:val="24"/>
          <w:szCs w:val="24"/>
        </w:rPr>
      </w:pPr>
    </w:p>
    <w:p w14:paraId="5918D6AF" w14:textId="77777777" w:rsidR="009C5A9E" w:rsidRPr="009044F1" w:rsidRDefault="009C5A9E" w:rsidP="009C5A9E">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28F0D16A" w14:textId="2F429BC3" w:rsidR="009C5A9E" w:rsidRPr="009044F1" w:rsidRDefault="009C5A9E" w:rsidP="009C5A9E">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03887">
        <w:rPr>
          <w:rFonts w:ascii="GHEA Grapalat" w:hAnsi="GHEA Grapalat"/>
          <w:i w:val="0"/>
          <w:sz w:val="24"/>
          <w:szCs w:val="24"/>
        </w:rPr>
        <w:t>Система звукового оповещения (с установкой)</w:t>
      </w:r>
      <w:r w:rsidRPr="009044F1">
        <w:rPr>
          <w:rFonts w:ascii="GHEA Grapalat" w:hAnsi="GHEA Grapalat"/>
          <w:i w:val="0"/>
          <w:sz w:val="24"/>
          <w:szCs w:val="24"/>
        </w:rPr>
        <w:t xml:space="preserve">" (далее — также товар) для нужд </w:t>
      </w:r>
      <w:r w:rsidR="007F1228">
        <w:rPr>
          <w:rFonts w:ascii="GHEA Grapalat" w:hAnsi="GHEA Grapalat"/>
          <w:i w:val="0"/>
          <w:sz w:val="24"/>
          <w:szCs w:val="24"/>
        </w:rPr>
        <w:t>Мемориальный Комплекс Сардарапатской Битвы, Национальный Музей Этнографии Армян И Истории Освободительной Борьбы ГНКО</w:t>
      </w:r>
      <w:r w:rsidRPr="009044F1">
        <w:rPr>
          <w:rFonts w:ascii="GHEA Grapalat" w:hAnsi="GHEA Grapalat"/>
          <w:i w:val="0"/>
          <w:sz w:val="24"/>
          <w:szCs w:val="24"/>
        </w:rPr>
        <w:t>, которые сгруппированы в лоты "</w:t>
      </w:r>
      <w:r w:rsidR="00C061CB" w:rsidRPr="00C061CB">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9C5A9E" w:rsidRPr="009044F1" w14:paraId="58DA22AB" w14:textId="77777777" w:rsidTr="00B64332">
        <w:trPr>
          <w:jc w:val="center"/>
        </w:trPr>
        <w:tc>
          <w:tcPr>
            <w:tcW w:w="2776" w:type="dxa"/>
            <w:gridSpan w:val="2"/>
            <w:vAlign w:val="center"/>
          </w:tcPr>
          <w:p w14:paraId="399EA12E" w14:textId="77777777" w:rsidR="009C5A9E" w:rsidRPr="00C53648" w:rsidRDefault="009C5A9E" w:rsidP="00B64332">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159A3B1A" w14:textId="77777777" w:rsidR="009C5A9E" w:rsidRPr="00C53648" w:rsidRDefault="009C5A9E" w:rsidP="00B64332">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9C5A9E" w:rsidRPr="009044F1" w14:paraId="3551111A" w14:textId="77777777" w:rsidTr="00B64332">
        <w:trPr>
          <w:jc w:val="center"/>
        </w:trPr>
        <w:tc>
          <w:tcPr>
            <w:tcW w:w="1530" w:type="dxa"/>
            <w:vAlign w:val="center"/>
          </w:tcPr>
          <w:p w14:paraId="4370EC3D" w14:textId="77777777" w:rsidR="009C5A9E" w:rsidRPr="009044F1" w:rsidRDefault="009C5A9E" w:rsidP="00B64332">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5E23AC23" w14:textId="77777777" w:rsidR="009C5A9E" w:rsidRPr="00C53648" w:rsidRDefault="009C5A9E" w:rsidP="00B64332">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98F9B9A" w14:textId="77777777" w:rsidR="009C5A9E" w:rsidRPr="00C53648" w:rsidRDefault="009C5A9E" w:rsidP="00B64332">
            <w:pPr>
              <w:pStyle w:val="23"/>
              <w:widowControl w:val="0"/>
              <w:spacing w:after="120" w:line="240" w:lineRule="auto"/>
              <w:ind w:firstLine="0"/>
              <w:rPr>
                <w:rFonts w:ascii="GHEA Grapalat" w:hAnsi="GHEA Grapalat"/>
                <w:b/>
                <w:i/>
                <w:sz w:val="24"/>
                <w:szCs w:val="24"/>
              </w:rPr>
            </w:pPr>
          </w:p>
        </w:tc>
      </w:tr>
      <w:tr w:rsidR="00C061CB" w:rsidRPr="009044F1" w14:paraId="14716CAD" w14:textId="77777777" w:rsidTr="00C061CB">
        <w:trPr>
          <w:trHeight w:val="306"/>
          <w:jc w:val="center"/>
        </w:trPr>
        <w:tc>
          <w:tcPr>
            <w:tcW w:w="1530" w:type="dxa"/>
            <w:vAlign w:val="center"/>
          </w:tcPr>
          <w:p w14:paraId="0209E818" w14:textId="77777777" w:rsidR="00C061CB" w:rsidRPr="00C061CB" w:rsidRDefault="00C061CB" w:rsidP="00C061CB">
            <w:pPr>
              <w:pStyle w:val="23"/>
              <w:spacing w:line="240" w:lineRule="auto"/>
              <w:ind w:firstLine="0"/>
              <w:jc w:val="center"/>
              <w:rPr>
                <w:rFonts w:ascii="GHEA Grapalat" w:hAnsi="GHEA Grapalat" w:cs="Calibri"/>
                <w:color w:val="000000"/>
                <w:sz w:val="18"/>
                <w:szCs w:val="18"/>
              </w:rPr>
            </w:pPr>
            <w:r w:rsidRPr="00C061CB">
              <w:rPr>
                <w:rFonts w:ascii="GHEA Grapalat" w:hAnsi="GHEA Grapalat" w:cs="Calibri"/>
                <w:color w:val="000000"/>
                <w:sz w:val="18"/>
                <w:szCs w:val="18"/>
              </w:rPr>
              <w:t>1</w:t>
            </w:r>
          </w:p>
        </w:tc>
        <w:tc>
          <w:tcPr>
            <w:tcW w:w="1246" w:type="dxa"/>
            <w:vAlign w:val="center"/>
          </w:tcPr>
          <w:p w14:paraId="5119856F" w14:textId="43014A87" w:rsidR="00C061CB" w:rsidRPr="00003887" w:rsidRDefault="00003887" w:rsidP="00575626">
            <w:pPr>
              <w:jc w:val="center"/>
              <w:rPr>
                <w:rFonts w:ascii="GHEA Grapalat" w:hAnsi="GHEA Grapalat" w:cs="Calibri"/>
                <w:color w:val="000000"/>
                <w:sz w:val="16"/>
                <w:szCs w:val="16"/>
              </w:rPr>
            </w:pPr>
            <w:r>
              <w:rPr>
                <w:rFonts w:ascii="GHEA Grapalat" w:hAnsi="GHEA Grapalat" w:cs="Calibri"/>
                <w:color w:val="000000"/>
                <w:sz w:val="16"/>
                <w:szCs w:val="16"/>
              </w:rPr>
              <w:t>1900000</w:t>
            </w:r>
          </w:p>
        </w:tc>
        <w:tc>
          <w:tcPr>
            <w:tcW w:w="6458" w:type="dxa"/>
          </w:tcPr>
          <w:p w14:paraId="5B20CD50" w14:textId="213E4B45" w:rsidR="00C061CB" w:rsidRPr="00003887" w:rsidRDefault="00003887" w:rsidP="00C061CB">
            <w:pPr>
              <w:pStyle w:val="23"/>
              <w:spacing w:line="240" w:lineRule="auto"/>
              <w:ind w:firstLine="0"/>
              <w:jc w:val="left"/>
              <w:rPr>
                <w:rFonts w:ascii="GHEA Grapalat" w:hAnsi="GHEA Grapalat" w:cs="Calibri"/>
                <w:color w:val="000000"/>
                <w:sz w:val="16"/>
                <w:szCs w:val="16"/>
              </w:rPr>
            </w:pPr>
            <w:r w:rsidRPr="00003887">
              <w:rPr>
                <w:rFonts w:ascii="GHEA Grapalat" w:hAnsi="GHEA Grapalat" w:cs="Calibri"/>
                <w:color w:val="000000"/>
                <w:sz w:val="16"/>
                <w:szCs w:val="16"/>
              </w:rPr>
              <w:t>Система звукового оповещения (с установкой)</w:t>
            </w:r>
          </w:p>
        </w:tc>
      </w:tr>
    </w:tbl>
    <w:p w14:paraId="1056EDF0" w14:textId="3B1DCA64" w:rsidR="009C5A9E" w:rsidRPr="00B453CD" w:rsidRDefault="009C5A9E" w:rsidP="009C5A9E">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1F2C143"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8ED2692"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CED730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61972D"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16F15A7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442834C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7DEDA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B1298A0"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376091D"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lastRenderedPageBreak/>
        <w:t>Участник включается в список участников, не имеющих права на участие в процессе закупок (далее также список), если:</w:t>
      </w:r>
    </w:p>
    <w:p w14:paraId="12489952"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62E94F7"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441587B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09047C5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C227E3B"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22515D80"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67CB697"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975967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F197A3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F7271E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488E0F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22C58F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A5D329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46B0CF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9DE5E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2D50E9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9D5D1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A08479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AAF53C8"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2"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432DF706"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556A731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FCD8E32"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BD4FC64"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4E35547"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04B7389"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99C3A97"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9809B4D"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55D2E144"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1618D72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201D64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B85E14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A1FE37D"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w:t>
      </w:r>
      <w:r w:rsidR="00F9791A" w:rsidRPr="00F9791A">
        <w:rPr>
          <w:rFonts w:ascii="GHEA Grapalat" w:hAnsi="GHEA Grapalat"/>
          <w:lang w:val="hy-AM"/>
        </w:rPr>
        <w:lastRenderedPageBreak/>
        <w:t xml:space="preserve">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446720EE"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14:paraId="4367213A" w14:textId="77777777" w:rsidR="00B051BE" w:rsidRPr="009044F1" w:rsidRDefault="00B051BE" w:rsidP="00B46D58">
      <w:pPr>
        <w:widowControl w:val="0"/>
        <w:spacing w:after="160"/>
        <w:jc w:val="center"/>
        <w:rPr>
          <w:rFonts w:ascii="GHEA Grapalat" w:hAnsi="GHEA Grapalat"/>
          <w:b/>
        </w:rPr>
      </w:pPr>
    </w:p>
    <w:p w14:paraId="667294F2"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4C8F0D0"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BCB40CB"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F816E6E"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3766521"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0125D83" w14:textId="32C67D1C" w:rsidR="00A80ECD" w:rsidRPr="002B216A" w:rsidRDefault="00A80ECD" w:rsidP="002B216A">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2B216A" w:rsidRPr="002B216A">
        <w:rPr>
          <w:rFonts w:ascii="GHEA Grapalat" w:hAnsi="GHEA Grapalat"/>
          <w:sz w:val="24"/>
          <w:szCs w:val="24"/>
        </w:rPr>
        <w:t>Армавирский марз, Аракс село Даниел-Бек Пирумян ул., 1 дом</w:t>
      </w:r>
      <w:r>
        <w:rPr>
          <w:rFonts w:ascii="GHEA Grapalat" w:hAnsi="GHEA Grapalat"/>
          <w:sz w:val="24"/>
          <w:szCs w:val="24"/>
        </w:rPr>
        <w:t>" не позднее, чем "</w:t>
      </w:r>
      <w:r w:rsidR="00D6482D">
        <w:rPr>
          <w:rFonts w:ascii="GHEA Grapalat" w:hAnsi="GHEA Grapalat"/>
          <w:sz w:val="24"/>
          <w:szCs w:val="24"/>
        </w:rPr>
        <w:t>1</w:t>
      </w:r>
      <w:r w:rsidR="00404FDF" w:rsidRPr="00404FDF">
        <w:rPr>
          <w:rFonts w:ascii="GHEA Grapalat" w:hAnsi="GHEA Grapalat"/>
          <w:sz w:val="24"/>
          <w:szCs w:val="24"/>
        </w:rPr>
        <w:t>1</w:t>
      </w:r>
      <w:r w:rsidR="00D6482D">
        <w:rPr>
          <w:rFonts w:ascii="GHEA Grapalat" w:hAnsi="GHEA Grapalat"/>
          <w:sz w:val="24"/>
          <w:szCs w:val="24"/>
        </w:rPr>
        <w:t>.00</w:t>
      </w:r>
      <w:r>
        <w:rPr>
          <w:rFonts w:ascii="GHEA Grapalat" w:hAnsi="GHEA Grapalat"/>
          <w:sz w:val="24"/>
          <w:szCs w:val="24"/>
        </w:rPr>
        <w:t>" часов "</w:t>
      </w:r>
      <w:r w:rsidR="007B7B5E" w:rsidRPr="007B7B5E">
        <w:rPr>
          <w:rFonts w:ascii="GHEA Grapalat" w:hAnsi="GHEA Grapalat"/>
          <w:sz w:val="24"/>
          <w:szCs w:val="24"/>
        </w:rPr>
        <w:t>7 день</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2B9A18BF" w14:textId="062924B2"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007B7B5E" w:rsidRPr="007B7B5E">
        <w:rPr>
          <w:rFonts w:ascii="GHEA Grapalat" w:hAnsi="GHEA Grapalat"/>
          <w:sz w:val="24"/>
          <w:szCs w:val="24"/>
        </w:rPr>
        <w:t xml:space="preserve">. </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1B42D07"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3056FD"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4185DB89"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3"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4743F661" w14:textId="77777777"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154FB863"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2E617CF1"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D02EE42"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247B4979"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14:paraId="28BE6539"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B3E1360"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4"/>
        <w:t>8</w:t>
      </w:r>
    </w:p>
    <w:p w14:paraId="077A114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0F5D4F7"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1F7F17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FF6D45E"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B3E0332"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50D8855" w14:textId="77777777" w:rsidR="0049655D" w:rsidRDefault="0049655D">
      <w:pPr>
        <w:rPr>
          <w:rFonts w:ascii="GHEA Grapalat" w:hAnsi="GHEA Grapalat"/>
          <w:b/>
        </w:rPr>
      </w:pPr>
    </w:p>
    <w:p w14:paraId="4333DF6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80E2093"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1047D0C"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43E006F"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9A3A2AE"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5A4A687"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8958785"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B7CEA89"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223E4EEE"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B66CD0A"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1D4C489"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A8495B0"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6B6F3336"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40C9A40"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2865801"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6EACE2B"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38F41D1D" w14:textId="77777777" w:rsidR="002626F7" w:rsidRDefault="002626F7" w:rsidP="00B46D58">
      <w:pPr>
        <w:rPr>
          <w:rFonts w:ascii="GHEA Grapalat" w:hAnsi="GHEA Grapalat" w:cs="Sylfaen"/>
        </w:rPr>
      </w:pPr>
    </w:p>
    <w:p w14:paraId="080DC50B"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34CF2DE" w14:textId="1FA6EE1D"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983EB9" w:rsidRPr="00FE7D5E">
        <w:rPr>
          <w:rFonts w:ascii="GHEA Grapalat" w:hAnsi="GHEA Grapalat"/>
          <w:sz w:val="24"/>
          <w:szCs w:val="24"/>
        </w:rPr>
        <w:t>7</w:t>
      </w:r>
      <w:r w:rsidRPr="009044F1">
        <w:rPr>
          <w:rFonts w:ascii="GHEA Grapalat" w:hAnsi="GHEA Grapalat"/>
          <w:sz w:val="24"/>
          <w:szCs w:val="24"/>
        </w:rPr>
        <w:t>"-ый день в "</w:t>
      </w:r>
      <w:r w:rsidR="00D6482D">
        <w:rPr>
          <w:rFonts w:ascii="GHEA Grapalat" w:hAnsi="GHEA Grapalat"/>
          <w:sz w:val="24"/>
          <w:szCs w:val="24"/>
        </w:rPr>
        <w:t>1</w:t>
      </w:r>
      <w:r w:rsidR="00404FDF" w:rsidRPr="00404FDF">
        <w:rPr>
          <w:rFonts w:ascii="GHEA Grapalat" w:hAnsi="GHEA Grapalat"/>
          <w:sz w:val="24"/>
          <w:szCs w:val="24"/>
        </w:rPr>
        <w:t>1</w:t>
      </w:r>
      <w:r w:rsidR="00D6482D">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0A0DE726"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2694EA2"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2CFA6EAD"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E74A3D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BBD288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2C94F5D"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FF667CC"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AF8BBC0"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34788E5"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A5B925C"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lastRenderedPageBreak/>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160A8CBF"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5"/>
        <w:t>10</w:t>
      </w:r>
      <w:r w:rsidR="00A01157">
        <w:rPr>
          <w:rFonts w:ascii="GHEA Grapalat" w:hAnsi="GHEA Grapalat"/>
          <w:i w:val="0"/>
          <w:sz w:val="24"/>
          <w:szCs w:val="24"/>
        </w:rPr>
        <w:t>.</w:t>
      </w:r>
    </w:p>
    <w:p w14:paraId="2DC62D24"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26BE88EF"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697FDE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3FF4994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5A822B7"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E4880A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E7B522A" w14:textId="77777777"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5C0BFF81"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w:t>
      </w:r>
      <w:r w:rsidRPr="002F249D">
        <w:rPr>
          <w:rFonts w:ascii="GHEA Grapalat" w:hAnsi="GHEA Grapalat"/>
          <w:sz w:val="24"/>
          <w:szCs w:val="24"/>
        </w:rPr>
        <w:lastRenderedPageBreak/>
        <w:t>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355E795"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1A2124D" w14:textId="77777777" w:rsidR="009B6D58" w:rsidRPr="009044F1" w:rsidDel="00AE108B" w:rsidRDefault="009B6D58" w:rsidP="00B46D58">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14:paraId="61A4DF46"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D166F54"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0B99666"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ACB9953"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FC5EFED"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7922AB7"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D7DA398"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7F9D477"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lastRenderedPageBreak/>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6588F54"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E7F68E6"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28E8222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6C735A3B"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0597362" w14:textId="77777777" w:rsidR="00B24E4B" w:rsidRDefault="00B24E4B" w:rsidP="00B24E4B">
      <w:pPr>
        <w:pStyle w:val="aff"/>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2AC4A73"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6B0DB12" w14:textId="77777777" w:rsidR="00C20AD3" w:rsidRPr="00637CD2" w:rsidRDefault="00C20AD3" w:rsidP="00637CD2">
      <w:pPr>
        <w:widowControl w:val="0"/>
        <w:ind w:left="284"/>
        <w:contextualSpacing/>
        <w:jc w:val="both"/>
        <w:rPr>
          <w:rFonts w:ascii="GHEA Grapalat" w:hAnsi="GHEA Grapalat"/>
        </w:rPr>
      </w:pPr>
    </w:p>
    <w:p w14:paraId="09D10B5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3AD059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FBC246F"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FCE811A"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3BA6EC"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B7F9B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2989E3AB"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29EFCDD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FB7BBB1"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6A85D4C"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3410314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C40718C"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F50FD7E"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119D1DE"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6951EAC"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1C66AFA"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0402BF08"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86750F2" w14:textId="77777777" w:rsidR="00B47535" w:rsidRDefault="00B47535">
      <w:pPr>
        <w:rPr>
          <w:rFonts w:ascii="GHEA Grapalat" w:hAnsi="GHEA Grapalat"/>
          <w:b/>
        </w:rPr>
      </w:pPr>
      <w:r>
        <w:rPr>
          <w:rFonts w:ascii="GHEA Grapalat" w:hAnsi="GHEA Grapalat"/>
          <w:b/>
        </w:rPr>
        <w:br w:type="page"/>
      </w:r>
    </w:p>
    <w:p w14:paraId="2E995936"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4C004BDA"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6ABEDD"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142907D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51F927D"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274379C9"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2A3EC95"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45B804CB"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F9CB278"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79776D72"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w:t>
      </w:r>
      <w:r w:rsidR="003D57AD" w:rsidRPr="00370E40">
        <w:rPr>
          <w:rFonts w:ascii="GHEA Grapalat" w:hAnsi="GHEA Grapalat"/>
        </w:rPr>
        <w:lastRenderedPageBreak/>
        <w:t xml:space="preserve">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75AEB608"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A8A486B"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608FFEC"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124ECC6A"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7404C384"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5CD83F4"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84C2225"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BC6E50B"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284DBDA6"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49715D4D"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1D151E34"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4E347274"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4D17A382" w14:textId="77777777"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7"/>
        <w:t>12</w:t>
      </w:r>
      <w:r w:rsidR="00A6609C" w:rsidRPr="0027573B">
        <w:rPr>
          <w:rFonts w:ascii="GHEA Grapalat" w:hAnsi="GHEA Grapalat"/>
        </w:rPr>
        <w:t xml:space="preserve"> </w:t>
      </w:r>
      <w:r w:rsidR="00853CBA" w:rsidRPr="0027573B">
        <w:rPr>
          <w:rFonts w:ascii="GHEA Grapalat" w:hAnsi="GHEA Grapalat"/>
        </w:rPr>
        <w:t>.</w:t>
      </w:r>
    </w:p>
    <w:p w14:paraId="1EE88420"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921878E"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65A3ACF"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8"/>
        <w:t>13</w:t>
      </w:r>
      <w:r w:rsidR="00375E5E">
        <w:rPr>
          <w:rFonts w:ascii="GHEA Grapalat" w:hAnsi="GHEA Grapalat"/>
        </w:rPr>
        <w:t>.</w:t>
      </w:r>
    </w:p>
    <w:p w14:paraId="7E8F0A6F"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5090529D"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4BBE287A"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923A92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81E5A3F"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F790B7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71BA83C3"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1B5DC960"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8033353"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2DD4F3FC" w14:textId="77777777" w:rsidR="00362FEF" w:rsidRDefault="00362FEF">
      <w:pPr>
        <w:rPr>
          <w:rFonts w:ascii="GHEA Grapalat" w:hAnsi="GHEA Grapalat" w:cs="Sylfaen"/>
        </w:rPr>
      </w:pPr>
      <w:r>
        <w:rPr>
          <w:rFonts w:ascii="GHEA Grapalat" w:hAnsi="GHEA Grapalat" w:cs="Sylfaen"/>
        </w:rPr>
        <w:br w:type="page"/>
      </w:r>
    </w:p>
    <w:p w14:paraId="5DA0D5B3"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7E3314F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8B8E30A" w14:textId="77777777" w:rsidR="003D5CAF" w:rsidRPr="009044F1" w:rsidRDefault="003D5CAF" w:rsidP="005066AC">
      <w:pPr>
        <w:rPr>
          <w:rFonts w:ascii="GHEA Grapalat" w:hAnsi="GHEA Grapalat" w:cs="Arial"/>
          <w:b/>
        </w:rPr>
      </w:pPr>
    </w:p>
    <w:p w14:paraId="37EAA1DE"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F50941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114D48E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9"/>
        <w:t>14</w:t>
      </w:r>
      <w:r w:rsidRPr="009044F1">
        <w:rPr>
          <w:rFonts w:ascii="GHEA Grapalat" w:hAnsi="GHEA Grapalat"/>
        </w:rPr>
        <w:t>.</w:t>
      </w:r>
    </w:p>
    <w:p w14:paraId="5CF1F7D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9BDE8F8"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59F413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95D3FE" w14:textId="77777777" w:rsidR="00C54730" w:rsidRPr="00182C2E" w:rsidRDefault="00C54730" w:rsidP="00C54730">
      <w:pPr>
        <w:jc w:val="center"/>
        <w:rPr>
          <w:rFonts w:ascii="GHEA Grapalat" w:hAnsi="GHEA Grapalat"/>
          <w:b/>
        </w:rPr>
      </w:pPr>
    </w:p>
    <w:p w14:paraId="23F2782A"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7F8A246" w14:textId="77777777" w:rsidR="00C54730" w:rsidRPr="00182C2E" w:rsidRDefault="00C54730" w:rsidP="00C54730">
      <w:pPr>
        <w:jc w:val="center"/>
        <w:rPr>
          <w:rFonts w:ascii="GHEA Grapalat" w:hAnsi="GHEA Grapalat"/>
          <w:b/>
        </w:rPr>
      </w:pPr>
    </w:p>
    <w:p w14:paraId="0876280E"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7EB65A5"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CA74C7F"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92E9103"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A7DD0A5"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7BA186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 xml:space="preserve">По мотивированному решению суда срок, </w:t>
      </w:r>
      <w:r w:rsidRPr="00570BBD">
        <w:rPr>
          <w:rFonts w:ascii="GHEA Grapalat" w:hAnsi="GHEA Grapalat"/>
        </w:rPr>
        <w:lastRenderedPageBreak/>
        <w:t>предусмотренный настоящей частью, может быть продлен один раз на срок до десяти календарных дней</w:t>
      </w:r>
      <w:r>
        <w:rPr>
          <w:rFonts w:ascii="GHEA Grapalat" w:hAnsi="GHEA Grapalat"/>
        </w:rPr>
        <w:t>.</w:t>
      </w:r>
    </w:p>
    <w:p w14:paraId="794694F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3CE6D8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14C8FC3"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3133FCC3"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274A546"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FF53F81"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E91FFDF"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211D6D9"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16BE53A"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345A3DD"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1AC0BD4"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04E93B5"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1852DB7"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D37B0B4"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C82CED7" w14:textId="77777777"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w:t>
      </w:r>
      <w:r w:rsidRPr="00570BBD">
        <w:rPr>
          <w:rFonts w:ascii="GHEA Grapalat" w:hAnsi="GHEA Grapalat"/>
        </w:rPr>
        <w:lastRenderedPageBreak/>
        <w:t>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71460C0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749825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A19932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22E1ED2"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E614338"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45C8886" w14:textId="77777777" w:rsidR="00AE679C" w:rsidRPr="009044F1" w:rsidRDefault="00AE679C" w:rsidP="00B46D58">
      <w:pPr>
        <w:widowControl w:val="0"/>
        <w:spacing w:after="160"/>
        <w:jc w:val="center"/>
        <w:rPr>
          <w:rFonts w:ascii="GHEA Grapalat" w:hAnsi="GHEA Grapalat" w:cs="Sylfaen"/>
          <w:b/>
        </w:rPr>
      </w:pPr>
    </w:p>
    <w:p w14:paraId="6CEE339A" w14:textId="77777777" w:rsidR="004373E3" w:rsidRDefault="004373E3" w:rsidP="00B46D58">
      <w:pPr>
        <w:rPr>
          <w:rFonts w:ascii="GHEA Grapalat" w:hAnsi="GHEA Grapalat"/>
          <w:b/>
        </w:rPr>
      </w:pPr>
      <w:r>
        <w:rPr>
          <w:rFonts w:ascii="GHEA Grapalat" w:hAnsi="GHEA Grapalat"/>
          <w:b/>
        </w:rPr>
        <w:br w:type="page"/>
      </w:r>
    </w:p>
    <w:p w14:paraId="093E7A42"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3CE4EB40" w14:textId="77777777" w:rsidR="008842CE" w:rsidRPr="00374F4A" w:rsidRDefault="008842CE" w:rsidP="00B46D58">
      <w:pPr>
        <w:widowControl w:val="0"/>
        <w:spacing w:after="160"/>
        <w:jc w:val="center"/>
        <w:rPr>
          <w:rFonts w:ascii="GHEA Grapalat" w:hAnsi="GHEA Grapalat"/>
          <w:b/>
        </w:rPr>
      </w:pPr>
    </w:p>
    <w:p w14:paraId="3521D5B6"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6E106A53" w14:textId="77777777" w:rsidR="00096865" w:rsidRPr="009044F1" w:rsidRDefault="00096865" w:rsidP="00B46D58">
      <w:pPr>
        <w:widowControl w:val="0"/>
        <w:spacing w:after="160"/>
        <w:jc w:val="center"/>
        <w:rPr>
          <w:rFonts w:ascii="GHEA Grapalat" w:hAnsi="GHEA Grapalat"/>
        </w:rPr>
      </w:pPr>
    </w:p>
    <w:p w14:paraId="06CBEFB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8B8C34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3278B2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F121847"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43A5613" w14:textId="77777777" w:rsidR="008F15B9" w:rsidRDefault="008F15B9" w:rsidP="00B46D58">
      <w:pPr>
        <w:widowControl w:val="0"/>
        <w:spacing w:after="160"/>
        <w:jc w:val="center"/>
        <w:rPr>
          <w:rFonts w:ascii="GHEA Grapalat" w:hAnsi="GHEA Grapalat"/>
          <w:b/>
        </w:rPr>
      </w:pPr>
    </w:p>
    <w:p w14:paraId="5D050186" w14:textId="77777777" w:rsidR="008F15B9" w:rsidRDefault="008F15B9" w:rsidP="00B46D58">
      <w:pPr>
        <w:widowControl w:val="0"/>
        <w:spacing w:after="160"/>
        <w:jc w:val="center"/>
        <w:rPr>
          <w:rFonts w:ascii="GHEA Grapalat" w:hAnsi="GHEA Grapalat"/>
          <w:b/>
        </w:rPr>
      </w:pPr>
    </w:p>
    <w:p w14:paraId="24185DB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D07F90"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3ABA8CBB"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21B5BE79"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458E7F2"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1C70D65"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0"/>
        <w:t>15</w:t>
      </w:r>
    </w:p>
    <w:p w14:paraId="7C59DDC3"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1"/>
        <w:t>16</w:t>
      </w:r>
    </w:p>
    <w:p w14:paraId="1E9D8EA2"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D759C05"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3EF2403"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484569C5"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9F78CE0"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8E42CD8"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499082E"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DDB788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67AC504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89171B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EC447D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2B057640" w14:textId="77777777" w:rsidR="00ED59E0" w:rsidRDefault="00ED59E0" w:rsidP="00B46D58">
      <w:pPr>
        <w:widowControl w:val="0"/>
        <w:tabs>
          <w:tab w:val="left" w:pos="1134"/>
        </w:tabs>
        <w:spacing w:after="160"/>
        <w:ind w:firstLine="567"/>
        <w:jc w:val="both"/>
        <w:rPr>
          <w:rFonts w:ascii="GHEA Grapalat" w:hAnsi="GHEA Grapalat"/>
        </w:rPr>
      </w:pPr>
    </w:p>
    <w:p w14:paraId="0B9638FD" w14:textId="77777777" w:rsidR="00ED59E0" w:rsidRDefault="00ED59E0" w:rsidP="00B46D58">
      <w:pPr>
        <w:widowControl w:val="0"/>
        <w:tabs>
          <w:tab w:val="left" w:pos="1134"/>
        </w:tabs>
        <w:spacing w:after="160"/>
        <w:ind w:firstLine="567"/>
        <w:jc w:val="both"/>
        <w:rPr>
          <w:rFonts w:ascii="GHEA Grapalat" w:hAnsi="GHEA Grapalat"/>
        </w:rPr>
      </w:pPr>
    </w:p>
    <w:p w14:paraId="1D14FD2E" w14:textId="77777777" w:rsidR="00ED59E0" w:rsidRPr="00E267E5" w:rsidRDefault="00ED59E0" w:rsidP="00B46D58">
      <w:pPr>
        <w:widowControl w:val="0"/>
        <w:tabs>
          <w:tab w:val="left" w:pos="1134"/>
        </w:tabs>
        <w:spacing w:after="160"/>
        <w:ind w:firstLine="567"/>
        <w:jc w:val="both"/>
        <w:rPr>
          <w:rFonts w:ascii="GHEA Grapalat" w:hAnsi="GHEA Grapalat"/>
        </w:rPr>
      </w:pPr>
    </w:p>
    <w:p w14:paraId="49419B3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4EB533B"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2E4F3A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462F7E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3CD03E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6B1C95FA" w14:textId="24552422"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03887">
        <w:rPr>
          <w:rFonts w:ascii="GHEA Grapalat" w:hAnsi="GHEA Grapalat"/>
          <w:sz w:val="24"/>
          <w:szCs w:val="24"/>
        </w:rPr>
        <w:t>ՍՀԱՊԱԹ-ԳՀԱՊՁԲ-2026-04</w:t>
      </w:r>
    </w:p>
    <w:p w14:paraId="42B293D4" w14:textId="77777777" w:rsidR="00B2572B" w:rsidRPr="00374F4A" w:rsidRDefault="00B2572B" w:rsidP="00B46D58">
      <w:pPr>
        <w:widowControl w:val="0"/>
        <w:spacing w:after="120"/>
        <w:jc w:val="center"/>
        <w:rPr>
          <w:rFonts w:ascii="GHEA Grapalat" w:hAnsi="GHEA Grapalat" w:cs="Sylfaen"/>
          <w:b/>
        </w:rPr>
      </w:pPr>
    </w:p>
    <w:p w14:paraId="57DDF72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9600D93"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lastRenderedPageBreak/>
        <w:t>на участие в открытом конкурсе</w:t>
      </w:r>
      <w:r w:rsidR="00AA7117" w:rsidRPr="00374F4A">
        <w:rPr>
          <w:rFonts w:ascii="GHEA Grapalat" w:hAnsi="GHEA Grapalat"/>
          <w:color w:val="auto"/>
          <w:sz w:val="24"/>
          <w:szCs w:val="24"/>
        </w:rPr>
        <w:t xml:space="preserve"> </w:t>
      </w:r>
    </w:p>
    <w:p w14:paraId="74F5C240" w14:textId="77777777" w:rsidR="00B2572B" w:rsidRPr="00374F4A" w:rsidRDefault="00B2572B" w:rsidP="00B46D58">
      <w:pPr>
        <w:widowControl w:val="0"/>
        <w:spacing w:after="120"/>
        <w:jc w:val="center"/>
        <w:rPr>
          <w:rFonts w:ascii="GHEA Grapalat" w:hAnsi="GHEA Grapalat"/>
        </w:rPr>
      </w:pPr>
    </w:p>
    <w:p w14:paraId="132A0937"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EB02F1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80C4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9BA2673"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5620004" w14:textId="574EAA5A"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r w:rsidR="00003887">
        <w:rPr>
          <w:rFonts w:ascii="GHEA Grapalat" w:hAnsi="GHEA Grapalat"/>
        </w:rPr>
        <w:t>ՍՀԱՊԱԹ-ԳՀԱՊՁԲ-2026-04</w:t>
      </w:r>
      <w:r w:rsidRPr="00DD2B43">
        <w:rPr>
          <w:rFonts w:ascii="GHEA Grapalat" w:hAnsi="GHEA Grapalat"/>
        </w:rPr>
        <w:t>---/---</w:t>
      </w:r>
      <w:r w:rsidR="006132ED">
        <w:rPr>
          <w:rFonts w:ascii="GHEA Grapalat" w:hAnsi="GHEA Grapalat"/>
        </w:rPr>
        <w:t>"</w:t>
      </w:r>
    </w:p>
    <w:p w14:paraId="3BA7650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FDCAE7E"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01EDA8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AB28D8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EECC3F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C26DCF5"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9F77101" w14:textId="77777777" w:rsidR="000612B9" w:rsidRDefault="000612B9" w:rsidP="00B46D58">
      <w:pPr>
        <w:jc w:val="both"/>
        <w:rPr>
          <w:rFonts w:ascii="GHEA Grapalat" w:hAnsi="GHEA Grapalat"/>
        </w:rPr>
      </w:pPr>
    </w:p>
    <w:p w14:paraId="64B71092"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E03AFBE"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E79EBC8" w14:textId="77777777" w:rsidR="000612B9" w:rsidRDefault="000612B9" w:rsidP="00B46D58">
      <w:pPr>
        <w:jc w:val="both"/>
        <w:rPr>
          <w:rFonts w:ascii="GHEA Grapalat" w:hAnsi="GHEA Grapalat"/>
        </w:rPr>
      </w:pPr>
    </w:p>
    <w:p w14:paraId="365736BE"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ADBDDC1"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FD720EF" w14:textId="77777777" w:rsidR="00B138F3" w:rsidRDefault="00B138F3" w:rsidP="00B46D58">
      <w:pPr>
        <w:jc w:val="both"/>
        <w:rPr>
          <w:rFonts w:ascii="GHEA Grapalat" w:hAnsi="GHEA Grapalat"/>
        </w:rPr>
      </w:pPr>
    </w:p>
    <w:p w14:paraId="2B175947"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9C8B45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3BC16C5" w14:textId="77777777" w:rsidR="00B138F3" w:rsidRDefault="00B138F3" w:rsidP="00F96993">
      <w:pPr>
        <w:jc w:val="both"/>
        <w:rPr>
          <w:rFonts w:ascii="GHEA Grapalat" w:hAnsi="GHEA Grapalat"/>
        </w:rPr>
      </w:pPr>
    </w:p>
    <w:p w14:paraId="41C26C3E"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ABF56D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97391E1" w14:textId="77777777" w:rsidR="00B16483" w:rsidRDefault="00B16483" w:rsidP="00F96993">
      <w:pPr>
        <w:jc w:val="both"/>
        <w:rPr>
          <w:rFonts w:ascii="GHEA Grapalat" w:hAnsi="GHEA Grapalat"/>
          <w:sz w:val="18"/>
          <w:szCs w:val="18"/>
        </w:rPr>
      </w:pPr>
    </w:p>
    <w:p w14:paraId="61B056C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4FDFBD1"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EB24D80" w14:textId="77777777" w:rsidR="00B16483" w:rsidRPr="00D3436F" w:rsidRDefault="00B16483" w:rsidP="00B16483">
      <w:pPr>
        <w:tabs>
          <w:tab w:val="left" w:pos="7371"/>
        </w:tabs>
        <w:spacing w:after="160"/>
        <w:ind w:left="3544" w:firstLine="3"/>
        <w:jc w:val="both"/>
        <w:rPr>
          <w:rFonts w:ascii="GHEA Grapalat" w:hAnsi="GHEA Grapalat"/>
          <w:sz w:val="16"/>
        </w:rPr>
      </w:pPr>
    </w:p>
    <w:p w14:paraId="795419C3"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A6D4E1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E5AAD8A"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37C05C67"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9A5AA04" w14:textId="77777777" w:rsidR="009E1F0A" w:rsidRPr="004F23CF" w:rsidRDefault="009E1F0A" w:rsidP="009E1F0A">
      <w:pPr>
        <w:rPr>
          <w:rFonts w:ascii="GHEA Grapalat" w:hAnsi="GHEA Grapalat"/>
          <w:i/>
          <w:sz w:val="16"/>
          <w:vertAlign w:val="superscript"/>
          <w:lang w:val="es-ES"/>
        </w:rPr>
      </w:pPr>
    </w:p>
    <w:p w14:paraId="13784A0D" w14:textId="5698E4F4"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003887">
        <w:rPr>
          <w:rFonts w:ascii="GHEA Grapalat" w:hAnsi="GHEA Grapalat"/>
        </w:rPr>
        <w:t>ՍՀԱՊԱԹ-ԳՀԱՊՁԲ-2026-04</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8BD8C19"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6AB45779"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38CA63C" w14:textId="4C6743C5"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003887">
        <w:rPr>
          <w:rFonts w:ascii="GHEA Grapalat" w:hAnsi="GHEA Grapalat"/>
        </w:rPr>
        <w:t>ՍՀԱՊԱԹ-ԳՀԱՊՁԲ-2026-04</w:t>
      </w:r>
      <w:r w:rsidRPr="00AF791F">
        <w:rPr>
          <w:rFonts w:ascii="GHEA Grapalat" w:hAnsi="GHEA Grapalat"/>
        </w:rPr>
        <w:t>*</w:t>
      </w:r>
    </w:p>
    <w:p w14:paraId="65D20723"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4568C486"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w:t>
      </w:r>
      <w:r>
        <w:rPr>
          <w:rFonts w:ascii="GHEA Grapalat" w:hAnsi="GHEA Grapalat"/>
        </w:rPr>
        <w:lastRenderedPageBreak/>
        <w:t xml:space="preserve">одновременного </w:t>
      </w:r>
    </w:p>
    <w:p w14:paraId="5F48175A"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BB4CD4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233369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1C221FC"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F9EA64D"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45EA513"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5DEFA038"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4CE267C6"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24B3F232"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265F24C8" w14:textId="77777777" w:rsidR="00923711" w:rsidRDefault="00923711">
      <w:pPr>
        <w:rPr>
          <w:rFonts w:ascii="GHEA Grapalat" w:hAnsi="GHEA Grapalat"/>
        </w:rPr>
      </w:pPr>
    </w:p>
    <w:p w14:paraId="2B12E479" w14:textId="77777777" w:rsidR="00110534" w:rsidRDefault="00F36AD3" w:rsidP="00B46D58">
      <w:pPr>
        <w:jc w:val="both"/>
        <w:rPr>
          <w:rFonts w:ascii="GHEA Grapalat" w:hAnsi="GHEA Grapalat"/>
        </w:rPr>
      </w:pPr>
      <w:r>
        <w:rPr>
          <w:rFonts w:ascii="GHEA Grapalat" w:hAnsi="GHEA Grapalat"/>
        </w:rPr>
        <w:t xml:space="preserve"> </w:t>
      </w:r>
    </w:p>
    <w:p w14:paraId="0ED3CB4E"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6E2B1E8A"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73F7E9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29E8DE7F" w14:textId="77777777" w:rsidR="00F855BB" w:rsidRDefault="00F855BB" w:rsidP="00B46D58">
      <w:pPr>
        <w:tabs>
          <w:tab w:val="left" w:pos="7371"/>
        </w:tabs>
        <w:spacing w:after="160"/>
        <w:ind w:left="3544" w:firstLine="3"/>
        <w:jc w:val="both"/>
        <w:rPr>
          <w:rFonts w:ascii="GHEA Grapalat" w:hAnsi="GHEA Grapalat"/>
          <w:sz w:val="16"/>
          <w:lang w:val="hy-AM"/>
        </w:rPr>
      </w:pPr>
    </w:p>
    <w:p w14:paraId="65AC6DF9"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2303E05F" w14:textId="77777777" w:rsidR="006B3E56" w:rsidRPr="00D3436F" w:rsidRDefault="006B3E56" w:rsidP="00B46D58">
      <w:pPr>
        <w:tabs>
          <w:tab w:val="left" w:pos="7371"/>
        </w:tabs>
        <w:spacing w:after="160"/>
        <w:ind w:left="3544" w:firstLine="3"/>
        <w:jc w:val="both"/>
        <w:rPr>
          <w:rFonts w:ascii="GHEA Grapalat" w:hAnsi="GHEA Grapalat"/>
          <w:sz w:val="16"/>
        </w:rPr>
      </w:pPr>
    </w:p>
    <w:p w14:paraId="66C35A1A" w14:textId="77777777" w:rsidR="006B3E56" w:rsidRPr="00770B03" w:rsidRDefault="006B3E56" w:rsidP="00B46D58">
      <w:pPr>
        <w:tabs>
          <w:tab w:val="left" w:pos="7371"/>
        </w:tabs>
        <w:spacing w:after="160"/>
        <w:ind w:left="3544" w:firstLine="3"/>
        <w:jc w:val="both"/>
        <w:rPr>
          <w:rFonts w:ascii="GHEA Grapalat" w:hAnsi="GHEA Grapalat"/>
          <w:sz w:val="16"/>
        </w:rPr>
      </w:pPr>
    </w:p>
    <w:p w14:paraId="6F647D1F"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D20FAC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540BEE9"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FE8FA23"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7D0F68B" w14:textId="77777777" w:rsidR="00123294" w:rsidRDefault="00123294" w:rsidP="00B46D58">
      <w:pPr>
        <w:rPr>
          <w:rFonts w:ascii="GHEA Grapalat" w:hAnsi="GHEA Grapalat"/>
          <w:b/>
        </w:rPr>
      </w:pPr>
      <w:r>
        <w:rPr>
          <w:rFonts w:ascii="GHEA Grapalat" w:hAnsi="GHEA Grapalat"/>
          <w:b/>
        </w:rPr>
        <w:br w:type="page"/>
      </w:r>
    </w:p>
    <w:p w14:paraId="668F0690" w14:textId="77777777" w:rsidR="00B048B2" w:rsidRDefault="00B048B2" w:rsidP="00B46D58">
      <w:pPr>
        <w:rPr>
          <w:rFonts w:ascii="GHEA Grapalat" w:hAnsi="GHEA Grapalat"/>
          <w:b/>
        </w:rPr>
      </w:pPr>
    </w:p>
    <w:p w14:paraId="17FBBAE0"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F3CE0D1" w14:textId="7939D00E"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r w:rsidR="00003887">
        <w:rPr>
          <w:rFonts w:ascii="GHEA Grapalat" w:hAnsi="GHEA Grapalat"/>
          <w:b/>
          <w:sz w:val="24"/>
          <w:szCs w:val="24"/>
        </w:rPr>
        <w:t>ՍՀԱՊԱԹ-ԳՀԱՊՁԲ-2026-04</w:t>
      </w:r>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13"/>
        <w:t>*</w:t>
      </w:r>
    </w:p>
    <w:p w14:paraId="4D8989AB" w14:textId="77777777" w:rsidR="00D043C1" w:rsidRPr="009044F1" w:rsidRDefault="00D043C1" w:rsidP="00D043C1">
      <w:pPr>
        <w:widowControl w:val="0"/>
        <w:spacing w:after="160"/>
        <w:ind w:left="567" w:right="565"/>
        <w:jc w:val="center"/>
        <w:rPr>
          <w:rFonts w:ascii="GHEA Grapalat" w:hAnsi="GHEA Grapalat"/>
          <w:b/>
        </w:rPr>
      </w:pPr>
    </w:p>
    <w:p w14:paraId="3073337F"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E8B68D3"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54150C0"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45C3B762"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005EF815"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565FEA0F" w14:textId="39135B15"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w:t>
      </w:r>
      <w:r w:rsidR="00003887">
        <w:rPr>
          <w:rFonts w:ascii="GHEA Grapalat" w:hAnsi="GHEA Grapalat"/>
        </w:rPr>
        <w:t>ՍՀԱՊԱԹ-ԳՀԱՊՁԲ-2026-04</w:t>
      </w:r>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3D4A5910" w14:textId="77777777" w:rsidTr="00FF3F2A">
        <w:tc>
          <w:tcPr>
            <w:tcW w:w="1042" w:type="dxa"/>
            <w:vMerge w:val="restart"/>
            <w:vAlign w:val="center"/>
          </w:tcPr>
          <w:p w14:paraId="38A336A4" w14:textId="77777777" w:rsidR="00EE1022" w:rsidRDefault="00EE1022" w:rsidP="00FF3F2A">
            <w:pPr>
              <w:widowControl w:val="0"/>
              <w:jc w:val="center"/>
              <w:rPr>
                <w:rFonts w:ascii="GHEA Grapalat" w:hAnsi="GHEA Grapalat"/>
                <w:b/>
                <w:sz w:val="20"/>
                <w:szCs w:val="20"/>
              </w:rPr>
            </w:pPr>
          </w:p>
          <w:p w14:paraId="6873F6B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43CD7D3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5C3E9507" w14:textId="77777777" w:rsidTr="000811C1">
        <w:trPr>
          <w:trHeight w:val="696"/>
        </w:trPr>
        <w:tc>
          <w:tcPr>
            <w:tcW w:w="1042" w:type="dxa"/>
            <w:vMerge/>
            <w:vAlign w:val="center"/>
          </w:tcPr>
          <w:p w14:paraId="684794B9"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1D217C37"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28A6F8E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8A6EB1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694B369"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31B37A8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4D6FFCB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40E83109" w14:textId="77777777" w:rsidTr="00FF3F2A">
        <w:tc>
          <w:tcPr>
            <w:tcW w:w="1042" w:type="dxa"/>
          </w:tcPr>
          <w:p w14:paraId="67E80F3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4C9DDEB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F75215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B8CD5C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54F3197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0D2433E9"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78F880EC" w14:textId="77777777" w:rsidTr="00FF3F2A">
        <w:tc>
          <w:tcPr>
            <w:tcW w:w="1042" w:type="dxa"/>
          </w:tcPr>
          <w:p w14:paraId="26ADF35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A5E59D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10A8FD7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E0FD9C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012184B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7DEC9AB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228656AF" w14:textId="77777777" w:rsidTr="00FF3F2A">
        <w:tc>
          <w:tcPr>
            <w:tcW w:w="1042" w:type="dxa"/>
          </w:tcPr>
          <w:p w14:paraId="7076E1A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1BBCCB7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4D68CC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5E4053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7A7DA2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D69E516"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16B83B50" w14:textId="77777777" w:rsidR="00D043C1" w:rsidRDefault="00D043C1" w:rsidP="00D043C1">
      <w:pPr>
        <w:widowControl w:val="0"/>
        <w:tabs>
          <w:tab w:val="left" w:pos="6804"/>
        </w:tabs>
        <w:jc w:val="center"/>
        <w:rPr>
          <w:rFonts w:ascii="GHEA Grapalat" w:hAnsi="GHEA Grapalat"/>
          <w:lang w:val="en-US"/>
        </w:rPr>
      </w:pPr>
    </w:p>
    <w:p w14:paraId="34C82755"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D99B55A"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CCF36DC" w14:textId="77777777" w:rsidR="00D043C1" w:rsidRPr="008875C7" w:rsidRDefault="00D043C1" w:rsidP="00D043C1">
      <w:pPr>
        <w:widowControl w:val="0"/>
        <w:spacing w:after="160"/>
        <w:jc w:val="right"/>
        <w:rPr>
          <w:rFonts w:ascii="GHEA Grapalat" w:hAnsi="GHEA Grapalat"/>
        </w:rPr>
      </w:pPr>
    </w:p>
    <w:p w14:paraId="04783E76"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1400F29C" w14:textId="77777777" w:rsidR="00D043C1" w:rsidRDefault="00D043C1" w:rsidP="00D043C1">
      <w:pPr>
        <w:rPr>
          <w:rFonts w:ascii="GHEA Grapalat" w:hAnsi="GHEA Grapalat"/>
        </w:rPr>
      </w:pPr>
      <w:r>
        <w:rPr>
          <w:rFonts w:ascii="GHEA Grapalat" w:hAnsi="GHEA Grapalat"/>
        </w:rPr>
        <w:br w:type="page"/>
      </w:r>
    </w:p>
    <w:p w14:paraId="036817ED"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4B6A9CFD"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54157119" w14:textId="4B612ED9"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r w:rsidR="00003887">
        <w:rPr>
          <w:rFonts w:ascii="GHEA Grapalat" w:hAnsi="GHEA Grapalat"/>
          <w:b/>
          <w:sz w:val="24"/>
          <w:szCs w:val="24"/>
        </w:rPr>
        <w:t>ՍՀԱՊԱԹ-ԳՀԱՊՁԲ-2026-04</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14:paraId="55A0A818" w14:textId="77777777" w:rsidR="00F016A2" w:rsidRDefault="00F016A2">
      <w:pPr>
        <w:rPr>
          <w:rFonts w:ascii="GHEA Grapalat" w:hAnsi="GHEA Grapalat"/>
          <w:b/>
        </w:rPr>
      </w:pPr>
    </w:p>
    <w:p w14:paraId="0F5D7CA9"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10840E01"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519EF17" w14:textId="77777777" w:rsidR="00F016A2" w:rsidRPr="00ED3A13" w:rsidRDefault="00F016A2" w:rsidP="00F016A2">
      <w:pPr>
        <w:ind w:left="360" w:hanging="360"/>
        <w:jc w:val="center"/>
        <w:rPr>
          <w:rFonts w:ascii="GHEA Grapalat" w:eastAsia="GHEA Grapalat" w:hAnsi="GHEA Grapalat" w:cs="GHEA Grapalat"/>
          <w:b/>
        </w:rPr>
      </w:pPr>
    </w:p>
    <w:p w14:paraId="3EF61E12"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2EC74C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9A45CFC" w14:textId="77777777" w:rsidTr="006D2CDF">
        <w:tc>
          <w:tcPr>
            <w:tcW w:w="2836" w:type="dxa"/>
            <w:shd w:val="clear" w:color="auto" w:fill="D9E2F3"/>
            <w:vAlign w:val="center"/>
          </w:tcPr>
          <w:p w14:paraId="4448C0C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618348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15A36EA" w14:textId="77777777" w:rsidTr="006D2CDF">
        <w:tc>
          <w:tcPr>
            <w:tcW w:w="2836" w:type="dxa"/>
            <w:shd w:val="clear" w:color="auto" w:fill="D9E2F3"/>
            <w:vAlign w:val="center"/>
          </w:tcPr>
          <w:p w14:paraId="11901A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0686E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C2C4AB" w14:textId="77777777" w:rsidTr="006D2CDF">
        <w:tc>
          <w:tcPr>
            <w:tcW w:w="2836" w:type="dxa"/>
            <w:shd w:val="clear" w:color="auto" w:fill="D9E2F3"/>
            <w:vAlign w:val="center"/>
          </w:tcPr>
          <w:p w14:paraId="1CF9623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638813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3E262E" w14:textId="77777777" w:rsidTr="006D2CDF">
        <w:tc>
          <w:tcPr>
            <w:tcW w:w="2836" w:type="dxa"/>
            <w:shd w:val="clear" w:color="auto" w:fill="D9E2F3"/>
            <w:vAlign w:val="center"/>
          </w:tcPr>
          <w:p w14:paraId="2AFFC73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18A3C7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1A2BD37" w14:textId="77777777" w:rsidTr="006D2CDF">
        <w:tc>
          <w:tcPr>
            <w:tcW w:w="2836" w:type="dxa"/>
            <w:shd w:val="clear" w:color="auto" w:fill="D9E2F3"/>
            <w:vAlign w:val="center"/>
          </w:tcPr>
          <w:p w14:paraId="2E4B65B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D8AD1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A74FDC0" w14:textId="77777777" w:rsidTr="006D2CDF">
        <w:tc>
          <w:tcPr>
            <w:tcW w:w="2836" w:type="dxa"/>
            <w:shd w:val="clear" w:color="auto" w:fill="D9E2F3"/>
            <w:vAlign w:val="center"/>
          </w:tcPr>
          <w:p w14:paraId="0B41D95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83AFFD1"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7FFA858" w14:textId="77777777" w:rsidTr="006D2CDF">
        <w:tc>
          <w:tcPr>
            <w:tcW w:w="2836" w:type="dxa"/>
            <w:shd w:val="clear" w:color="auto" w:fill="D9E2F3"/>
            <w:vAlign w:val="center"/>
          </w:tcPr>
          <w:p w14:paraId="453755F0"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6E8B1F3"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05EA158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82DF6C8" w14:textId="77777777" w:rsidTr="006D2CDF">
        <w:tc>
          <w:tcPr>
            <w:tcW w:w="2835" w:type="dxa"/>
            <w:shd w:val="clear" w:color="auto" w:fill="D9E2F3"/>
            <w:vAlign w:val="center"/>
          </w:tcPr>
          <w:p w14:paraId="0049BD6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27F409F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18EE830" w14:textId="77777777" w:rsidTr="006D2CDF">
        <w:trPr>
          <w:trHeight w:val="1487"/>
        </w:trPr>
        <w:tc>
          <w:tcPr>
            <w:tcW w:w="2835" w:type="dxa"/>
            <w:shd w:val="clear" w:color="auto" w:fill="D9E2F3"/>
            <w:vAlign w:val="center"/>
          </w:tcPr>
          <w:p w14:paraId="7661408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BF56E23" w14:textId="77777777" w:rsidR="00F016A2" w:rsidRPr="00FD1EE4" w:rsidRDefault="00F016A2" w:rsidP="006D2CDF">
            <w:pPr>
              <w:spacing w:before="240" w:after="240"/>
              <w:rPr>
                <w:rFonts w:ascii="GHEA Grapalat" w:eastAsia="GHEA Grapalat" w:hAnsi="GHEA Grapalat" w:cs="GHEA Grapalat"/>
              </w:rPr>
            </w:pPr>
          </w:p>
        </w:tc>
      </w:tr>
    </w:tbl>
    <w:p w14:paraId="426E717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C0B95B3" w14:textId="77777777" w:rsidTr="006D2CDF">
        <w:tc>
          <w:tcPr>
            <w:tcW w:w="2835" w:type="dxa"/>
            <w:shd w:val="clear" w:color="auto" w:fill="D9E2F3"/>
            <w:vAlign w:val="center"/>
          </w:tcPr>
          <w:p w14:paraId="22040859"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14:paraId="0FC10C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D6182A" w14:textId="77777777" w:rsidTr="006D2CDF">
        <w:tc>
          <w:tcPr>
            <w:tcW w:w="2835" w:type="dxa"/>
            <w:shd w:val="clear" w:color="auto" w:fill="D9E2F3"/>
            <w:vAlign w:val="center"/>
          </w:tcPr>
          <w:p w14:paraId="637AE65E"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CE485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8D8C74" w14:textId="77777777" w:rsidTr="006D2CDF">
        <w:tc>
          <w:tcPr>
            <w:tcW w:w="2835" w:type="dxa"/>
            <w:shd w:val="clear" w:color="auto" w:fill="D9E2F3"/>
            <w:vAlign w:val="center"/>
          </w:tcPr>
          <w:p w14:paraId="6169F72C"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93C2CC0" w14:textId="77777777" w:rsidR="00F016A2" w:rsidRPr="00FD1EE4" w:rsidRDefault="00F016A2" w:rsidP="006D2CDF">
            <w:pPr>
              <w:spacing w:before="240" w:after="240"/>
              <w:rPr>
                <w:rFonts w:ascii="GHEA Grapalat" w:eastAsia="GHEA Grapalat" w:hAnsi="GHEA Grapalat" w:cs="GHEA Grapalat"/>
              </w:rPr>
            </w:pPr>
          </w:p>
        </w:tc>
      </w:tr>
    </w:tbl>
    <w:p w14:paraId="55521BA6" w14:textId="77777777" w:rsidR="00F016A2" w:rsidRPr="00FD1EE4" w:rsidRDefault="00F016A2" w:rsidP="00F016A2">
      <w:pPr>
        <w:rPr>
          <w:rFonts w:ascii="GHEA Grapalat" w:eastAsia="GHEA Grapalat" w:hAnsi="GHEA Grapalat" w:cs="GHEA Grapalat"/>
        </w:rPr>
      </w:pPr>
    </w:p>
    <w:p w14:paraId="49FBA385"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55BCF497"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D002570"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CB31754" w14:textId="77777777" w:rsidTr="006D2CDF">
        <w:tc>
          <w:tcPr>
            <w:tcW w:w="2835" w:type="dxa"/>
            <w:shd w:val="clear" w:color="auto" w:fill="D9E2F3"/>
            <w:vAlign w:val="center"/>
          </w:tcPr>
          <w:p w14:paraId="19A918B3"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7254A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8C3587" w14:textId="77777777" w:rsidTr="006D2CDF">
        <w:tc>
          <w:tcPr>
            <w:tcW w:w="2835" w:type="dxa"/>
            <w:shd w:val="clear" w:color="auto" w:fill="D9E2F3"/>
            <w:vAlign w:val="center"/>
          </w:tcPr>
          <w:p w14:paraId="3D92B33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FF29D60" w14:textId="77777777" w:rsidR="00F016A2" w:rsidRPr="00FD1EE4" w:rsidRDefault="00F016A2" w:rsidP="006D2CDF">
            <w:pPr>
              <w:spacing w:before="240" w:after="240"/>
              <w:rPr>
                <w:rFonts w:ascii="GHEA Grapalat" w:eastAsia="GHEA Grapalat" w:hAnsi="GHEA Grapalat" w:cs="GHEA Grapalat"/>
              </w:rPr>
            </w:pPr>
          </w:p>
        </w:tc>
      </w:tr>
    </w:tbl>
    <w:p w14:paraId="72EE6B1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E930244" w14:textId="77777777" w:rsidTr="006D2CDF">
        <w:tc>
          <w:tcPr>
            <w:tcW w:w="2835" w:type="dxa"/>
            <w:shd w:val="clear" w:color="auto" w:fill="D9E2F3"/>
            <w:vAlign w:val="center"/>
          </w:tcPr>
          <w:p w14:paraId="3F8F0C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DD2E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DC4E8C" w14:textId="77777777" w:rsidTr="006D2CDF">
        <w:tc>
          <w:tcPr>
            <w:tcW w:w="2835" w:type="dxa"/>
            <w:shd w:val="clear" w:color="auto" w:fill="D9E2F3"/>
            <w:vAlign w:val="center"/>
          </w:tcPr>
          <w:p w14:paraId="78CAD9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907B5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55CBE6" w14:textId="77777777" w:rsidTr="006D2CDF">
        <w:tc>
          <w:tcPr>
            <w:tcW w:w="2835" w:type="dxa"/>
            <w:shd w:val="clear" w:color="auto" w:fill="D9E2F3"/>
            <w:vAlign w:val="center"/>
          </w:tcPr>
          <w:p w14:paraId="39BE22D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4B14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7D7F8B" w14:textId="77777777" w:rsidTr="006D2CDF">
        <w:tc>
          <w:tcPr>
            <w:tcW w:w="2835" w:type="dxa"/>
            <w:shd w:val="clear" w:color="auto" w:fill="D9E2F3"/>
            <w:vAlign w:val="center"/>
          </w:tcPr>
          <w:p w14:paraId="437C03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7AADA1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CB663A" w14:textId="77777777" w:rsidTr="006D2CDF">
        <w:tc>
          <w:tcPr>
            <w:tcW w:w="2835" w:type="dxa"/>
            <w:shd w:val="clear" w:color="auto" w:fill="D9E2F3"/>
            <w:vAlign w:val="center"/>
          </w:tcPr>
          <w:p w14:paraId="2992D3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0C8FE2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C44A1E" w14:textId="77777777" w:rsidTr="006D2CDF">
        <w:trPr>
          <w:trHeight w:val="1361"/>
        </w:trPr>
        <w:tc>
          <w:tcPr>
            <w:tcW w:w="2835" w:type="dxa"/>
            <w:shd w:val="clear" w:color="auto" w:fill="D9E2F3"/>
            <w:vAlign w:val="center"/>
          </w:tcPr>
          <w:p w14:paraId="4B1D982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963411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909AF9" w14:textId="77777777" w:rsidTr="006D2CDF">
        <w:tc>
          <w:tcPr>
            <w:tcW w:w="2835" w:type="dxa"/>
            <w:shd w:val="clear" w:color="auto" w:fill="D9E2F3"/>
            <w:vAlign w:val="center"/>
          </w:tcPr>
          <w:p w14:paraId="285C676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BF76953" w14:textId="77777777" w:rsidR="00F016A2" w:rsidRPr="00FD1EE4" w:rsidRDefault="00F016A2" w:rsidP="006D2CDF">
            <w:pPr>
              <w:spacing w:before="240" w:after="240"/>
              <w:rPr>
                <w:rFonts w:ascii="GHEA Grapalat" w:eastAsia="GHEA Grapalat" w:hAnsi="GHEA Grapalat" w:cs="GHEA Grapalat"/>
              </w:rPr>
            </w:pPr>
          </w:p>
        </w:tc>
      </w:tr>
    </w:tbl>
    <w:p w14:paraId="0F962C2F"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80D9413" w14:textId="77777777" w:rsidTr="006D2CDF">
        <w:tc>
          <w:tcPr>
            <w:tcW w:w="2836" w:type="dxa"/>
            <w:shd w:val="clear" w:color="auto" w:fill="D9E2F3"/>
            <w:vAlign w:val="center"/>
          </w:tcPr>
          <w:p w14:paraId="0F29C5DE"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098915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F72756" w14:textId="77777777" w:rsidTr="006D2CDF">
        <w:tc>
          <w:tcPr>
            <w:tcW w:w="2836" w:type="dxa"/>
            <w:shd w:val="clear" w:color="auto" w:fill="D9E2F3"/>
            <w:vAlign w:val="center"/>
          </w:tcPr>
          <w:p w14:paraId="0BF656FA"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4735F89"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924AC69"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AACFD5D"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9809AA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5B99F2E"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1C42106" w14:textId="77777777" w:rsidTr="006D2CDF">
        <w:tc>
          <w:tcPr>
            <w:tcW w:w="2837" w:type="dxa"/>
            <w:shd w:val="clear" w:color="auto" w:fill="D9E2F3"/>
            <w:vAlign w:val="center"/>
          </w:tcPr>
          <w:p w14:paraId="4D1C8FA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BBF379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D29307" w14:textId="77777777" w:rsidTr="006D2CDF">
        <w:tc>
          <w:tcPr>
            <w:tcW w:w="2837" w:type="dxa"/>
            <w:shd w:val="clear" w:color="auto" w:fill="D9E2F3"/>
            <w:vAlign w:val="center"/>
          </w:tcPr>
          <w:p w14:paraId="6C33D17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AF7F72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D1484B" w14:textId="77777777" w:rsidTr="006D2CDF">
        <w:tc>
          <w:tcPr>
            <w:tcW w:w="2837" w:type="dxa"/>
            <w:shd w:val="clear" w:color="auto" w:fill="D9E2F3"/>
            <w:vAlign w:val="center"/>
          </w:tcPr>
          <w:p w14:paraId="6A5F3BE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28AB86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24EBCB8" w14:textId="77777777" w:rsidTr="006D2CDF">
        <w:tc>
          <w:tcPr>
            <w:tcW w:w="2837" w:type="dxa"/>
            <w:shd w:val="clear" w:color="auto" w:fill="D9E2F3"/>
            <w:vAlign w:val="center"/>
          </w:tcPr>
          <w:p w14:paraId="3DCF4F45"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520E4CE"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9F68B66"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1AAB191"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1B6CBC1" w14:textId="77777777" w:rsidTr="006D2CDF">
        <w:tc>
          <w:tcPr>
            <w:tcW w:w="2837" w:type="dxa"/>
            <w:shd w:val="clear" w:color="auto" w:fill="D9E2F3"/>
            <w:vAlign w:val="center"/>
          </w:tcPr>
          <w:p w14:paraId="5C6ACF88"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8A875A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C4F2A9" w14:textId="77777777" w:rsidTr="006D2CDF">
        <w:tc>
          <w:tcPr>
            <w:tcW w:w="2837" w:type="dxa"/>
            <w:shd w:val="clear" w:color="auto" w:fill="D9E2F3"/>
            <w:vAlign w:val="center"/>
          </w:tcPr>
          <w:p w14:paraId="1CB3928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0089EE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5688F6" w14:textId="77777777" w:rsidTr="006D2CDF">
        <w:tc>
          <w:tcPr>
            <w:tcW w:w="2837" w:type="dxa"/>
            <w:shd w:val="clear" w:color="auto" w:fill="D9E2F3"/>
            <w:vAlign w:val="center"/>
          </w:tcPr>
          <w:p w14:paraId="7F9E291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19A4BB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E70211" w14:textId="77777777" w:rsidTr="006D2CDF">
        <w:tc>
          <w:tcPr>
            <w:tcW w:w="2837" w:type="dxa"/>
            <w:shd w:val="clear" w:color="auto" w:fill="D9E2F3"/>
            <w:vAlign w:val="center"/>
          </w:tcPr>
          <w:p w14:paraId="5DD1201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AC98460"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FE8252C"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4473466"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5AB1E7F2"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761C264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62169F42" w14:textId="77777777" w:rsidTr="006D2CDF">
        <w:tc>
          <w:tcPr>
            <w:tcW w:w="2836" w:type="dxa"/>
            <w:shd w:val="clear" w:color="auto" w:fill="D9E2F3"/>
            <w:vAlign w:val="center"/>
          </w:tcPr>
          <w:p w14:paraId="30F532D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9ABE2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E16FF3" w14:textId="77777777" w:rsidTr="006D2CDF">
        <w:tc>
          <w:tcPr>
            <w:tcW w:w="2836" w:type="dxa"/>
            <w:shd w:val="clear" w:color="auto" w:fill="D9E2F3"/>
            <w:vAlign w:val="center"/>
          </w:tcPr>
          <w:p w14:paraId="18E892A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D4EC4D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54E63B" w14:textId="77777777" w:rsidTr="006D2CDF">
        <w:tc>
          <w:tcPr>
            <w:tcW w:w="2836" w:type="dxa"/>
            <w:shd w:val="clear" w:color="auto" w:fill="D9E2F3"/>
            <w:vAlign w:val="center"/>
          </w:tcPr>
          <w:p w14:paraId="009097F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621CA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100D05" w14:textId="77777777" w:rsidTr="006D2CDF">
        <w:tc>
          <w:tcPr>
            <w:tcW w:w="2836" w:type="dxa"/>
            <w:shd w:val="clear" w:color="auto" w:fill="D9E2F3"/>
            <w:vAlign w:val="center"/>
          </w:tcPr>
          <w:p w14:paraId="69111CE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08DCD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07DAA0" w14:textId="77777777" w:rsidTr="006D2CDF">
        <w:tc>
          <w:tcPr>
            <w:tcW w:w="2836" w:type="dxa"/>
            <w:shd w:val="clear" w:color="auto" w:fill="D9E2F3"/>
            <w:vAlign w:val="center"/>
          </w:tcPr>
          <w:p w14:paraId="61D05AE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13BFA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AD719D" w14:textId="77777777" w:rsidTr="006D2CDF">
        <w:tc>
          <w:tcPr>
            <w:tcW w:w="2836" w:type="dxa"/>
            <w:shd w:val="clear" w:color="auto" w:fill="D9E2F3"/>
            <w:vAlign w:val="center"/>
          </w:tcPr>
          <w:p w14:paraId="595AF91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2123CA6" w14:textId="77777777" w:rsidR="00F016A2" w:rsidRPr="00FD1EE4" w:rsidRDefault="00F016A2" w:rsidP="006D2CDF">
            <w:pPr>
              <w:spacing w:before="240" w:after="240"/>
              <w:rPr>
                <w:rFonts w:ascii="GHEA Grapalat" w:eastAsia="GHEA Grapalat" w:hAnsi="GHEA Grapalat" w:cs="GHEA Grapalat"/>
              </w:rPr>
            </w:pPr>
          </w:p>
        </w:tc>
      </w:tr>
    </w:tbl>
    <w:p w14:paraId="78EC6E8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15F412AC" w14:textId="77777777" w:rsidTr="006D2CDF">
        <w:tc>
          <w:tcPr>
            <w:tcW w:w="2977" w:type="dxa"/>
            <w:shd w:val="clear" w:color="auto" w:fill="D9E2F3"/>
            <w:vAlign w:val="center"/>
          </w:tcPr>
          <w:p w14:paraId="2159DA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0F2EEAD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EB5BE2" w14:textId="77777777" w:rsidTr="006D2CDF">
        <w:tc>
          <w:tcPr>
            <w:tcW w:w="2977" w:type="dxa"/>
            <w:shd w:val="clear" w:color="auto" w:fill="D9E2F3"/>
            <w:vAlign w:val="center"/>
          </w:tcPr>
          <w:p w14:paraId="4F7D1EC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E12D7B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36D854" w14:textId="77777777" w:rsidTr="006D2CDF">
        <w:tc>
          <w:tcPr>
            <w:tcW w:w="2977" w:type="dxa"/>
            <w:shd w:val="clear" w:color="auto" w:fill="D9E2F3"/>
            <w:vAlign w:val="center"/>
          </w:tcPr>
          <w:p w14:paraId="7730A7FE"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0A9B2A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BD7DF6" w14:textId="77777777" w:rsidTr="006D2CDF">
        <w:tc>
          <w:tcPr>
            <w:tcW w:w="2977" w:type="dxa"/>
            <w:shd w:val="clear" w:color="auto" w:fill="D9E2F3"/>
            <w:vAlign w:val="center"/>
          </w:tcPr>
          <w:p w14:paraId="3815E270"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A9CA6F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1923FA5" w14:textId="77777777" w:rsidTr="006D2CDF">
        <w:tc>
          <w:tcPr>
            <w:tcW w:w="2977" w:type="dxa"/>
            <w:shd w:val="clear" w:color="auto" w:fill="D9E2F3"/>
            <w:vAlign w:val="center"/>
          </w:tcPr>
          <w:p w14:paraId="4E961D5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F127D6" w14:textId="77777777" w:rsidR="00F016A2" w:rsidRPr="00FD1EE4" w:rsidRDefault="00F016A2" w:rsidP="006D2CDF">
            <w:pPr>
              <w:spacing w:before="240" w:after="240"/>
              <w:rPr>
                <w:rFonts w:ascii="GHEA Grapalat" w:eastAsia="GHEA Grapalat" w:hAnsi="GHEA Grapalat" w:cs="GHEA Grapalat"/>
              </w:rPr>
            </w:pPr>
          </w:p>
        </w:tc>
      </w:tr>
    </w:tbl>
    <w:p w14:paraId="32A05D02"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086807C2" w14:textId="77777777" w:rsidTr="006D2CDF">
        <w:tc>
          <w:tcPr>
            <w:tcW w:w="2943" w:type="dxa"/>
            <w:shd w:val="clear" w:color="auto" w:fill="D9E2F3"/>
            <w:vAlign w:val="center"/>
          </w:tcPr>
          <w:p w14:paraId="4D1CD4D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61D2D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06ECA5" w14:textId="77777777" w:rsidTr="006D2CDF">
        <w:tc>
          <w:tcPr>
            <w:tcW w:w="2943" w:type="dxa"/>
            <w:shd w:val="clear" w:color="auto" w:fill="D9E2F3"/>
            <w:vAlign w:val="center"/>
          </w:tcPr>
          <w:p w14:paraId="19FE590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DAAE4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3C50CB" w14:textId="77777777" w:rsidTr="006D2CDF">
        <w:tc>
          <w:tcPr>
            <w:tcW w:w="2943" w:type="dxa"/>
            <w:shd w:val="clear" w:color="auto" w:fill="D9E2F3"/>
            <w:vAlign w:val="center"/>
          </w:tcPr>
          <w:p w14:paraId="14B14644"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6FE16D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DB53D3" w14:textId="77777777" w:rsidTr="006D2CDF">
        <w:tc>
          <w:tcPr>
            <w:tcW w:w="2943" w:type="dxa"/>
            <w:shd w:val="clear" w:color="auto" w:fill="D9E2F3"/>
            <w:vAlign w:val="center"/>
          </w:tcPr>
          <w:p w14:paraId="42F440E8"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2F6AD0DC" w14:textId="77777777" w:rsidR="00F016A2" w:rsidRPr="00FD1EE4" w:rsidRDefault="00F016A2" w:rsidP="006D2CDF">
            <w:pPr>
              <w:spacing w:before="240" w:after="240"/>
              <w:rPr>
                <w:rFonts w:ascii="GHEA Grapalat" w:eastAsia="GHEA Grapalat" w:hAnsi="GHEA Grapalat" w:cs="GHEA Grapalat"/>
              </w:rPr>
            </w:pPr>
          </w:p>
        </w:tc>
      </w:tr>
    </w:tbl>
    <w:p w14:paraId="0C2B9F92"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07C81945" w14:textId="77777777" w:rsidTr="006D2CDF">
        <w:tc>
          <w:tcPr>
            <w:tcW w:w="2837" w:type="dxa"/>
            <w:shd w:val="clear" w:color="auto" w:fill="D9E2F3"/>
            <w:vAlign w:val="center"/>
          </w:tcPr>
          <w:p w14:paraId="0095565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C1D36B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D8D8C2" w14:textId="77777777" w:rsidTr="006D2CDF">
        <w:tc>
          <w:tcPr>
            <w:tcW w:w="2837" w:type="dxa"/>
            <w:shd w:val="clear" w:color="auto" w:fill="D9E2F3"/>
            <w:vAlign w:val="center"/>
          </w:tcPr>
          <w:p w14:paraId="227E198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AA6F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CE542D" w14:textId="77777777" w:rsidTr="006D2CDF">
        <w:tc>
          <w:tcPr>
            <w:tcW w:w="2837" w:type="dxa"/>
            <w:shd w:val="clear" w:color="auto" w:fill="D9E2F3"/>
            <w:vAlign w:val="center"/>
          </w:tcPr>
          <w:p w14:paraId="070061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499AE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451304" w14:textId="77777777" w:rsidTr="006D2CDF">
        <w:tc>
          <w:tcPr>
            <w:tcW w:w="2837" w:type="dxa"/>
            <w:shd w:val="clear" w:color="auto" w:fill="D9E2F3"/>
            <w:vAlign w:val="center"/>
          </w:tcPr>
          <w:p w14:paraId="3480007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D9E9EF6" w14:textId="77777777" w:rsidR="00F016A2" w:rsidRPr="00FD1EE4" w:rsidRDefault="00F016A2" w:rsidP="006D2CDF">
            <w:pPr>
              <w:spacing w:before="240" w:after="240"/>
              <w:rPr>
                <w:rFonts w:ascii="GHEA Grapalat" w:eastAsia="GHEA Grapalat" w:hAnsi="GHEA Grapalat" w:cs="GHEA Grapalat"/>
              </w:rPr>
            </w:pPr>
          </w:p>
        </w:tc>
      </w:tr>
    </w:tbl>
    <w:p w14:paraId="29F75D8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417C9A0F" w14:textId="77777777" w:rsidTr="006D2CDF">
        <w:trPr>
          <w:trHeight w:val="924"/>
        </w:trPr>
        <w:tc>
          <w:tcPr>
            <w:tcW w:w="9016" w:type="dxa"/>
            <w:gridSpan w:val="2"/>
            <w:vAlign w:val="center"/>
          </w:tcPr>
          <w:p w14:paraId="11CB5B5C" w14:textId="77777777" w:rsidR="00F016A2" w:rsidRPr="00FD1EE4" w:rsidRDefault="005F33B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70D0DD6A" w14:textId="77777777" w:rsidTr="006D2CDF">
        <w:trPr>
          <w:trHeight w:val="684"/>
        </w:trPr>
        <w:tc>
          <w:tcPr>
            <w:tcW w:w="4508" w:type="dxa"/>
            <w:shd w:val="clear" w:color="auto" w:fill="D9E2F3"/>
            <w:vAlign w:val="center"/>
          </w:tcPr>
          <w:p w14:paraId="642F0F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C7D5FC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D7905D5" w14:textId="77777777" w:rsidTr="006D2CDF">
        <w:trPr>
          <w:trHeight w:val="1282"/>
        </w:trPr>
        <w:tc>
          <w:tcPr>
            <w:tcW w:w="4508" w:type="dxa"/>
            <w:shd w:val="clear" w:color="auto" w:fill="D9E2F3"/>
            <w:vAlign w:val="center"/>
          </w:tcPr>
          <w:p w14:paraId="17CB10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43CA632" w14:textId="77777777" w:rsidR="00F016A2" w:rsidRPr="006B364D" w:rsidRDefault="005F33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5C0B8AA" w14:textId="77777777" w:rsidR="00F016A2" w:rsidRPr="00F10CBA" w:rsidRDefault="005F33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8AE441D" w14:textId="77777777" w:rsidTr="006D2CDF">
        <w:tc>
          <w:tcPr>
            <w:tcW w:w="9016" w:type="dxa"/>
            <w:gridSpan w:val="2"/>
            <w:vAlign w:val="center"/>
          </w:tcPr>
          <w:p w14:paraId="36E19F6F"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2BC373A3" w14:textId="77777777" w:rsidTr="006D2CDF">
        <w:tc>
          <w:tcPr>
            <w:tcW w:w="9016" w:type="dxa"/>
            <w:gridSpan w:val="2"/>
            <w:vAlign w:val="center"/>
          </w:tcPr>
          <w:p w14:paraId="2077B765" w14:textId="77777777" w:rsidR="00F016A2" w:rsidRPr="00FD1EE4" w:rsidRDefault="005F33B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437F4CF"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1FF886B7" w14:textId="77777777" w:rsidTr="006D2CDF">
        <w:trPr>
          <w:trHeight w:val="924"/>
        </w:trPr>
        <w:tc>
          <w:tcPr>
            <w:tcW w:w="9016" w:type="dxa"/>
            <w:gridSpan w:val="2"/>
            <w:vAlign w:val="center"/>
          </w:tcPr>
          <w:p w14:paraId="71B74C56" w14:textId="77777777" w:rsidR="00F016A2" w:rsidRPr="00FD1EE4" w:rsidRDefault="005F33B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3C792C7F" w14:textId="77777777" w:rsidTr="006D2CDF">
        <w:trPr>
          <w:trHeight w:val="684"/>
        </w:trPr>
        <w:tc>
          <w:tcPr>
            <w:tcW w:w="4508" w:type="dxa"/>
            <w:shd w:val="clear" w:color="auto" w:fill="D9E2F3"/>
            <w:vAlign w:val="center"/>
          </w:tcPr>
          <w:p w14:paraId="1C54DD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EC3E6C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E3A594" w14:textId="77777777" w:rsidTr="006D2CDF">
        <w:trPr>
          <w:trHeight w:val="1282"/>
        </w:trPr>
        <w:tc>
          <w:tcPr>
            <w:tcW w:w="4508" w:type="dxa"/>
            <w:shd w:val="clear" w:color="auto" w:fill="D9E2F3"/>
            <w:vAlign w:val="center"/>
          </w:tcPr>
          <w:p w14:paraId="0FACD3A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43FE356" w14:textId="77777777" w:rsidR="00F016A2" w:rsidRPr="00C843BA" w:rsidRDefault="005F33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2015340" w14:textId="77777777" w:rsidR="00F016A2" w:rsidRPr="00C843BA" w:rsidRDefault="005F33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47B6641" w14:textId="77777777" w:rsidTr="006D2CDF">
        <w:tc>
          <w:tcPr>
            <w:tcW w:w="9016" w:type="dxa"/>
            <w:gridSpan w:val="2"/>
            <w:vAlign w:val="center"/>
          </w:tcPr>
          <w:p w14:paraId="1353E4C0"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12CC28E6" w14:textId="77777777" w:rsidTr="006D2CDF">
        <w:tc>
          <w:tcPr>
            <w:tcW w:w="9016" w:type="dxa"/>
            <w:gridSpan w:val="2"/>
            <w:vAlign w:val="center"/>
          </w:tcPr>
          <w:p w14:paraId="5D0E908C"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F29AE4B" w14:textId="77777777" w:rsidTr="006D2CDF">
        <w:tc>
          <w:tcPr>
            <w:tcW w:w="9016" w:type="dxa"/>
            <w:gridSpan w:val="2"/>
            <w:vAlign w:val="center"/>
          </w:tcPr>
          <w:p w14:paraId="3D49B175"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6D16680" w14:textId="77777777" w:rsidTr="006D2CDF">
        <w:tc>
          <w:tcPr>
            <w:tcW w:w="9016" w:type="dxa"/>
            <w:gridSpan w:val="2"/>
            <w:vAlign w:val="center"/>
          </w:tcPr>
          <w:p w14:paraId="0D105674" w14:textId="77777777" w:rsidR="00F016A2" w:rsidRPr="00FD1EE4" w:rsidRDefault="005F33B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A56057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2F225AE" w14:textId="77777777" w:rsidTr="006D2CDF">
        <w:tc>
          <w:tcPr>
            <w:tcW w:w="2837" w:type="dxa"/>
            <w:shd w:val="clear" w:color="auto" w:fill="D9E2F3"/>
            <w:vAlign w:val="center"/>
          </w:tcPr>
          <w:p w14:paraId="011D166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3F040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39CEDE" w14:textId="77777777" w:rsidTr="006D2CDF">
        <w:tc>
          <w:tcPr>
            <w:tcW w:w="2837" w:type="dxa"/>
            <w:shd w:val="clear" w:color="auto" w:fill="D9E2F3"/>
            <w:vAlign w:val="center"/>
          </w:tcPr>
          <w:p w14:paraId="5E9C4E2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D6F85D0" w14:textId="77777777" w:rsidR="00F016A2" w:rsidRPr="00B23852" w:rsidRDefault="005F33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2A6D4D43" w14:textId="77777777" w:rsidR="00F016A2" w:rsidRPr="00FD1EE4" w:rsidRDefault="005F33B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504EB3C6" w14:textId="77777777" w:rsidTr="006D2CDF">
        <w:tc>
          <w:tcPr>
            <w:tcW w:w="2837" w:type="dxa"/>
            <w:shd w:val="clear" w:color="auto" w:fill="D9E2F3"/>
            <w:vAlign w:val="center"/>
          </w:tcPr>
          <w:p w14:paraId="4AC1F815"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E572AE1" w14:textId="77777777" w:rsidR="00F016A2" w:rsidRPr="005600B4" w:rsidRDefault="005F33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4114A6C5" w14:textId="77777777" w:rsidR="00F016A2" w:rsidRPr="005600B4" w:rsidRDefault="005F33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7653957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CC1FAC9" w14:textId="77777777" w:rsidTr="006D2CDF">
        <w:tc>
          <w:tcPr>
            <w:tcW w:w="2837" w:type="dxa"/>
            <w:shd w:val="clear" w:color="auto" w:fill="D9E2F3"/>
            <w:vAlign w:val="center"/>
          </w:tcPr>
          <w:p w14:paraId="7F99A4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43E80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0A9E858" w14:textId="77777777" w:rsidTr="006D2CDF">
        <w:tc>
          <w:tcPr>
            <w:tcW w:w="2837" w:type="dxa"/>
            <w:shd w:val="clear" w:color="auto" w:fill="D9E2F3"/>
            <w:vAlign w:val="center"/>
          </w:tcPr>
          <w:p w14:paraId="28BEC8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A314ED4" w14:textId="77777777" w:rsidR="00F016A2" w:rsidRPr="00FD1EE4" w:rsidRDefault="00F016A2" w:rsidP="006D2CDF">
            <w:pPr>
              <w:spacing w:before="240" w:after="240"/>
              <w:rPr>
                <w:rFonts w:ascii="GHEA Grapalat" w:eastAsia="GHEA Grapalat" w:hAnsi="GHEA Grapalat" w:cs="GHEA Grapalat"/>
              </w:rPr>
            </w:pPr>
          </w:p>
        </w:tc>
      </w:tr>
    </w:tbl>
    <w:p w14:paraId="61433CD3"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B81681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E82CA0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0E1F1BB" w14:textId="77777777" w:rsidTr="006D2CDF">
        <w:tc>
          <w:tcPr>
            <w:tcW w:w="2835" w:type="dxa"/>
            <w:shd w:val="clear" w:color="auto" w:fill="D9E2F3"/>
            <w:vAlign w:val="center"/>
          </w:tcPr>
          <w:p w14:paraId="5A8CD3F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7ABB2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29CB20" w14:textId="77777777" w:rsidTr="006D2CDF">
        <w:tc>
          <w:tcPr>
            <w:tcW w:w="2835" w:type="dxa"/>
            <w:shd w:val="clear" w:color="auto" w:fill="D9E2F3"/>
            <w:vAlign w:val="center"/>
          </w:tcPr>
          <w:p w14:paraId="37035A6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6B0794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1F083B" w14:textId="77777777" w:rsidTr="006D2CDF">
        <w:tc>
          <w:tcPr>
            <w:tcW w:w="2835" w:type="dxa"/>
            <w:shd w:val="clear" w:color="auto" w:fill="D9E2F3"/>
            <w:vAlign w:val="center"/>
          </w:tcPr>
          <w:p w14:paraId="5D6249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EB5A8F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4E7507A" w14:textId="77777777" w:rsidTr="006D2CDF">
        <w:tc>
          <w:tcPr>
            <w:tcW w:w="2835" w:type="dxa"/>
            <w:shd w:val="clear" w:color="auto" w:fill="D9E2F3"/>
            <w:vAlign w:val="center"/>
          </w:tcPr>
          <w:p w14:paraId="538BA1B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C8B57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DFCB3D" w14:textId="77777777" w:rsidTr="006D2CDF">
        <w:tc>
          <w:tcPr>
            <w:tcW w:w="2835" w:type="dxa"/>
            <w:shd w:val="clear" w:color="auto" w:fill="D9E2F3"/>
            <w:vAlign w:val="center"/>
          </w:tcPr>
          <w:p w14:paraId="190750E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8B6AB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80A8AD" w14:textId="77777777" w:rsidTr="006D2CDF">
        <w:tc>
          <w:tcPr>
            <w:tcW w:w="2835" w:type="dxa"/>
            <w:shd w:val="clear" w:color="auto" w:fill="D9E2F3"/>
            <w:vAlign w:val="center"/>
          </w:tcPr>
          <w:p w14:paraId="7E84B18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39BAE7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394186" w14:textId="77777777" w:rsidTr="006D2CDF">
        <w:tc>
          <w:tcPr>
            <w:tcW w:w="2835" w:type="dxa"/>
            <w:shd w:val="clear" w:color="auto" w:fill="D9E2F3"/>
            <w:vAlign w:val="center"/>
          </w:tcPr>
          <w:p w14:paraId="50D3DD7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AE34E21" w14:textId="77777777" w:rsidR="00F016A2" w:rsidRPr="00FD1EE4" w:rsidRDefault="00F016A2" w:rsidP="006D2CDF">
            <w:pPr>
              <w:spacing w:before="240" w:after="240"/>
              <w:rPr>
                <w:rFonts w:ascii="GHEA Grapalat" w:eastAsia="GHEA Grapalat" w:hAnsi="GHEA Grapalat" w:cs="GHEA Grapalat"/>
              </w:rPr>
            </w:pPr>
          </w:p>
        </w:tc>
      </w:tr>
    </w:tbl>
    <w:p w14:paraId="08937D2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71B645" w14:textId="77777777" w:rsidTr="006D2CDF">
        <w:trPr>
          <w:trHeight w:val="853"/>
        </w:trPr>
        <w:tc>
          <w:tcPr>
            <w:tcW w:w="2835" w:type="dxa"/>
            <w:vMerge w:val="restart"/>
            <w:shd w:val="clear" w:color="auto" w:fill="D9E2F3"/>
            <w:vAlign w:val="center"/>
          </w:tcPr>
          <w:p w14:paraId="1D3457D2"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C19DE4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209A95" w14:textId="77777777" w:rsidTr="006D2CDF">
        <w:trPr>
          <w:trHeight w:val="850"/>
        </w:trPr>
        <w:tc>
          <w:tcPr>
            <w:tcW w:w="2835" w:type="dxa"/>
            <w:vMerge/>
            <w:shd w:val="clear" w:color="auto" w:fill="D9E2F3"/>
            <w:vAlign w:val="center"/>
          </w:tcPr>
          <w:p w14:paraId="306A326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1D9D1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E47B3B" w14:textId="77777777" w:rsidTr="006D2CDF">
        <w:trPr>
          <w:trHeight w:val="850"/>
        </w:trPr>
        <w:tc>
          <w:tcPr>
            <w:tcW w:w="2835" w:type="dxa"/>
            <w:vMerge/>
            <w:shd w:val="clear" w:color="auto" w:fill="D9E2F3"/>
            <w:vAlign w:val="center"/>
          </w:tcPr>
          <w:p w14:paraId="59D6F92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2141C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A34C23" w14:textId="77777777" w:rsidTr="006D2CDF">
        <w:trPr>
          <w:trHeight w:val="850"/>
        </w:trPr>
        <w:tc>
          <w:tcPr>
            <w:tcW w:w="2835" w:type="dxa"/>
            <w:vMerge/>
            <w:shd w:val="clear" w:color="auto" w:fill="D9E2F3"/>
            <w:vAlign w:val="center"/>
          </w:tcPr>
          <w:p w14:paraId="75585268"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5E67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DDA7465" w14:textId="77777777" w:rsidTr="006D2CDF">
        <w:trPr>
          <w:trHeight w:val="850"/>
        </w:trPr>
        <w:tc>
          <w:tcPr>
            <w:tcW w:w="2835" w:type="dxa"/>
            <w:vMerge/>
            <w:shd w:val="clear" w:color="auto" w:fill="D9E2F3"/>
            <w:vAlign w:val="center"/>
          </w:tcPr>
          <w:p w14:paraId="6BACB75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C01D879" w14:textId="77777777" w:rsidR="00F016A2" w:rsidRPr="00FD1EE4" w:rsidRDefault="00F016A2" w:rsidP="006D2CDF">
            <w:pPr>
              <w:spacing w:before="240" w:after="240"/>
              <w:rPr>
                <w:rFonts w:ascii="GHEA Grapalat" w:eastAsia="GHEA Grapalat" w:hAnsi="GHEA Grapalat" w:cs="GHEA Grapalat"/>
              </w:rPr>
            </w:pPr>
          </w:p>
        </w:tc>
      </w:tr>
    </w:tbl>
    <w:p w14:paraId="50B029BF"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8CAA732" w14:textId="77777777" w:rsidTr="006D2CDF">
        <w:tc>
          <w:tcPr>
            <w:tcW w:w="2835" w:type="dxa"/>
            <w:shd w:val="clear" w:color="auto" w:fill="D9E2F3"/>
            <w:vAlign w:val="center"/>
          </w:tcPr>
          <w:p w14:paraId="113E63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216F603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1150887" w14:textId="77777777" w:rsidTr="006D2CDF">
        <w:tc>
          <w:tcPr>
            <w:tcW w:w="2835" w:type="dxa"/>
            <w:shd w:val="clear" w:color="auto" w:fill="D9E2F3"/>
            <w:vAlign w:val="center"/>
          </w:tcPr>
          <w:p w14:paraId="217D10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55E01867" w14:textId="77777777" w:rsidR="00F016A2" w:rsidRPr="00FD1EE4" w:rsidRDefault="00F016A2" w:rsidP="006D2CDF">
            <w:pPr>
              <w:spacing w:before="240" w:after="240"/>
              <w:rPr>
                <w:rFonts w:ascii="GHEA Grapalat" w:eastAsia="GHEA Grapalat" w:hAnsi="GHEA Grapalat" w:cs="GHEA Grapalat"/>
              </w:rPr>
            </w:pPr>
          </w:p>
        </w:tc>
      </w:tr>
    </w:tbl>
    <w:p w14:paraId="6EF4E61A"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42C6317"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02333E1E" w14:textId="77777777" w:rsidTr="006D2CDF">
        <w:tc>
          <w:tcPr>
            <w:tcW w:w="9016" w:type="dxa"/>
            <w:shd w:val="clear" w:color="auto" w:fill="DBE5F1" w:themeFill="accent1" w:themeFillTint="33"/>
          </w:tcPr>
          <w:p w14:paraId="75E235B4"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50AAF6D2" w14:textId="77777777" w:rsidTr="006D2CDF">
        <w:trPr>
          <w:trHeight w:val="10187"/>
        </w:trPr>
        <w:tc>
          <w:tcPr>
            <w:tcW w:w="9016" w:type="dxa"/>
          </w:tcPr>
          <w:p w14:paraId="02E2C4F7" w14:textId="77777777" w:rsidR="00F016A2" w:rsidRPr="00FD1EE4" w:rsidRDefault="00F016A2" w:rsidP="006D2CDF">
            <w:pPr>
              <w:rPr>
                <w:rFonts w:ascii="GHEA Grapalat" w:eastAsia="GHEA Grapalat" w:hAnsi="GHEA Grapalat" w:cs="GHEA Grapalat"/>
                <w:b/>
                <w:color w:val="000000"/>
              </w:rPr>
            </w:pPr>
          </w:p>
        </w:tc>
      </w:tr>
    </w:tbl>
    <w:p w14:paraId="49CBC4E1"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294CC1D5" w14:textId="77777777" w:rsidR="00F016A2" w:rsidRDefault="00F016A2" w:rsidP="00F016A2">
      <w:pPr>
        <w:rPr>
          <w:rFonts w:ascii="GHEA Grapalat" w:hAnsi="GHEA Grapalat"/>
          <w:b/>
        </w:rPr>
      </w:pPr>
    </w:p>
    <w:p w14:paraId="00B4D6E8" w14:textId="77777777" w:rsidR="00F016A2" w:rsidRDefault="00F016A2" w:rsidP="00F016A2">
      <w:pPr>
        <w:rPr>
          <w:ins w:id="12" w:author="Inesa Kocharyan" w:date="2021-09-01T11:45:00Z"/>
          <w:rFonts w:ascii="GHEA Grapalat" w:hAnsi="GHEA Grapalat"/>
          <w:b/>
        </w:rPr>
      </w:pPr>
    </w:p>
    <w:p w14:paraId="34A5438B" w14:textId="77777777" w:rsidR="00F016A2" w:rsidRDefault="00F016A2" w:rsidP="00F016A2">
      <w:pPr>
        <w:rPr>
          <w:rFonts w:ascii="GHEA Grapalat" w:hAnsi="GHEA Grapalat"/>
          <w:b/>
        </w:rPr>
      </w:pPr>
      <w:r>
        <w:rPr>
          <w:rFonts w:ascii="GHEA Grapalat" w:hAnsi="GHEA Grapalat"/>
          <w:b/>
        </w:rPr>
        <w:br w:type="page"/>
      </w:r>
    </w:p>
    <w:p w14:paraId="431D0D5B"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C962394"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DFB9E3"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FEAFA21"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48A9476"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6E4FDA"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9FA47F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1A8C766"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306ED">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2F64BBB"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C3F6D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1E14889"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A86C9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A5B896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4B2B0AC"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6308D2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FA4D741"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1E2C5A2"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3C4BCB6"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D8831F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CF18BC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98C09D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C63427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6F8DD1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306ED">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447893C"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768ABA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58CD10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63B99F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78F4B6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F4CE671"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4315B1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480334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306ED">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53B43C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DA3997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843F77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278C2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D1672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456E0F44"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A4C78F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2C9B70E"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1F8082AF" w14:textId="77EFAF9C"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003887">
        <w:rPr>
          <w:rFonts w:ascii="GHEA Grapalat" w:hAnsi="GHEA Grapalat"/>
          <w:b/>
          <w:sz w:val="24"/>
          <w:szCs w:val="24"/>
        </w:rPr>
        <w:t>ՍՀԱՊԱԹ-ԳՀԱՊՁԲ-2026-04</w:t>
      </w:r>
      <w:r w:rsidRPr="009044F1">
        <w:rPr>
          <w:rFonts w:ascii="GHEA Grapalat" w:hAnsi="GHEA Grapalat"/>
          <w:b/>
          <w:sz w:val="24"/>
          <w:szCs w:val="24"/>
        </w:rPr>
        <w:t>-</w:t>
      </w:r>
      <w:r w:rsidR="00DC619D">
        <w:rPr>
          <w:rStyle w:val="af6"/>
          <w:rFonts w:ascii="GHEA Grapalat" w:hAnsi="GHEA Grapalat"/>
          <w:b/>
          <w:sz w:val="24"/>
          <w:szCs w:val="24"/>
        </w:rPr>
        <w:footnoteReference w:customMarkFollows="1" w:id="14"/>
        <w:t>*</w:t>
      </w:r>
    </w:p>
    <w:p w14:paraId="20222AF3" w14:textId="77777777" w:rsidR="00B2572B" w:rsidRPr="009044F1" w:rsidRDefault="00B2572B" w:rsidP="00B46D58">
      <w:pPr>
        <w:widowControl w:val="0"/>
        <w:spacing w:after="120"/>
        <w:ind w:firstLine="567"/>
        <w:jc w:val="center"/>
        <w:rPr>
          <w:rFonts w:ascii="GHEA Grapalat" w:hAnsi="GHEA Grapalat"/>
        </w:rPr>
      </w:pPr>
    </w:p>
    <w:p w14:paraId="59D668A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17A5166" w14:textId="77777777" w:rsidR="00B2572B" w:rsidRPr="009044F1" w:rsidRDefault="00B2572B" w:rsidP="00B46D58">
      <w:pPr>
        <w:widowControl w:val="0"/>
        <w:spacing w:after="120"/>
        <w:ind w:firstLine="567"/>
        <w:jc w:val="center"/>
        <w:rPr>
          <w:rFonts w:ascii="GHEA Grapalat" w:hAnsi="GHEA Grapalat"/>
        </w:rPr>
      </w:pPr>
    </w:p>
    <w:p w14:paraId="1C917166" w14:textId="0B8D66C8"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003887">
        <w:rPr>
          <w:rFonts w:ascii="GHEA Grapalat" w:hAnsi="GHEA Grapalat"/>
          <w:spacing w:val="-6"/>
        </w:rPr>
        <w:t>ՍՀԱՊԱԹ-ԳՀԱՊՁԲ-2026-04</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2B82A8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E433F2D"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4DB708C"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179847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7A1E963C"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DDBF917"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AEFA6B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DCBA7C"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CEB23BA"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23C67A01"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0432D44"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14:paraId="7C2C465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9928F9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169C02A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3156C9F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2766646"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E434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6A6D474"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314DB1"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37E5A3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21AB0E4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8DE89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4217C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3A4584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DA940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6D7EED" w14:textId="77777777" w:rsidR="0009191C" w:rsidRPr="005744FC" w:rsidRDefault="0009191C" w:rsidP="00B46D58">
            <w:pPr>
              <w:widowControl w:val="0"/>
              <w:jc w:val="center"/>
              <w:rPr>
                <w:rFonts w:ascii="GHEA Grapalat" w:hAnsi="GHEA Grapalat"/>
                <w:sz w:val="20"/>
                <w:szCs w:val="20"/>
              </w:rPr>
            </w:pPr>
          </w:p>
        </w:tc>
      </w:tr>
      <w:tr w:rsidR="0009191C" w:rsidRPr="005744FC" w14:paraId="7BFF9E1E"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A4FC53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14E69E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841E4B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EF13F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DEF23B" w14:textId="77777777" w:rsidR="0009191C" w:rsidRPr="005744FC" w:rsidRDefault="0009191C" w:rsidP="00B46D58">
            <w:pPr>
              <w:widowControl w:val="0"/>
              <w:rPr>
                <w:rFonts w:ascii="GHEA Grapalat" w:hAnsi="GHEA Grapalat"/>
                <w:sz w:val="20"/>
                <w:szCs w:val="20"/>
              </w:rPr>
            </w:pPr>
          </w:p>
        </w:tc>
      </w:tr>
      <w:tr w:rsidR="0009191C" w:rsidRPr="005744FC" w14:paraId="0AF16BB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861D93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CD5DCA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37FDBA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1B350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CDCAFE" w14:textId="77777777" w:rsidR="0009191C" w:rsidRPr="005744FC" w:rsidRDefault="0009191C" w:rsidP="00B46D58">
            <w:pPr>
              <w:widowControl w:val="0"/>
              <w:jc w:val="center"/>
              <w:rPr>
                <w:rFonts w:ascii="GHEA Grapalat" w:hAnsi="GHEA Grapalat"/>
                <w:sz w:val="20"/>
                <w:szCs w:val="20"/>
              </w:rPr>
            </w:pPr>
          </w:p>
        </w:tc>
      </w:tr>
      <w:tr w:rsidR="0009191C" w:rsidRPr="005744FC" w14:paraId="1EE70B2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ABECFB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533266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653FFA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82734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8DD9BE" w14:textId="77777777" w:rsidR="0009191C" w:rsidRPr="005744FC" w:rsidRDefault="0009191C" w:rsidP="00B46D58">
            <w:pPr>
              <w:widowControl w:val="0"/>
              <w:jc w:val="center"/>
              <w:rPr>
                <w:rFonts w:ascii="GHEA Grapalat" w:hAnsi="GHEA Grapalat"/>
                <w:sz w:val="20"/>
                <w:szCs w:val="20"/>
              </w:rPr>
            </w:pPr>
          </w:p>
        </w:tc>
      </w:tr>
      <w:tr w:rsidR="0009191C" w:rsidRPr="005744FC" w14:paraId="2E8F01AC"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0A42C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54B964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4FD0AD4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938EC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DA0F70" w14:textId="77777777" w:rsidR="0009191C" w:rsidRPr="005744FC" w:rsidRDefault="0009191C" w:rsidP="00B46D58">
            <w:pPr>
              <w:widowControl w:val="0"/>
              <w:jc w:val="center"/>
              <w:rPr>
                <w:rFonts w:ascii="GHEA Grapalat" w:hAnsi="GHEA Grapalat"/>
                <w:sz w:val="20"/>
                <w:szCs w:val="20"/>
              </w:rPr>
            </w:pPr>
          </w:p>
        </w:tc>
      </w:tr>
    </w:tbl>
    <w:p w14:paraId="3F3FEFF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2E681D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0101981" w14:textId="77777777" w:rsidR="00DC619D" w:rsidRPr="00D3436F" w:rsidRDefault="00DC619D" w:rsidP="00B46D58">
      <w:pPr>
        <w:widowControl w:val="0"/>
        <w:spacing w:after="160"/>
        <w:jc w:val="both"/>
        <w:rPr>
          <w:rFonts w:ascii="GHEA Grapalat" w:hAnsi="GHEA Grapalat"/>
          <w:lang w:val="es-ES"/>
        </w:rPr>
      </w:pPr>
    </w:p>
    <w:p w14:paraId="74AF4220"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288C4C8" w14:textId="77777777" w:rsidR="00B217BB" w:rsidRDefault="00B217BB" w:rsidP="00B46D58">
      <w:pPr>
        <w:rPr>
          <w:rFonts w:ascii="GHEA Grapalat" w:hAnsi="GHEA Grapalat"/>
          <w:b/>
        </w:rPr>
      </w:pPr>
      <w:r>
        <w:rPr>
          <w:rFonts w:ascii="GHEA Grapalat" w:hAnsi="GHEA Grapalat"/>
          <w:b/>
        </w:rPr>
        <w:br w:type="page"/>
      </w:r>
    </w:p>
    <w:p w14:paraId="53F1E992"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29A79BC" w14:textId="5FF495F2"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003887">
        <w:rPr>
          <w:rFonts w:ascii="GHEA Grapalat" w:hAnsi="GHEA Grapalat"/>
          <w:b/>
          <w:sz w:val="24"/>
          <w:szCs w:val="24"/>
        </w:rPr>
        <w:t>ՍՀԱՊԱԹ-ԳՀԱՊՁԲ-2026-04</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6"/>
        <w:t>*</w:t>
      </w:r>
    </w:p>
    <w:p w14:paraId="7B3CD6CB"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68091E1C"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40D50C63" w14:textId="77777777" w:rsidR="000E5A91" w:rsidRPr="00B138F3" w:rsidRDefault="000E5A91" w:rsidP="000E5A91">
      <w:pPr>
        <w:widowControl w:val="0"/>
        <w:spacing w:after="160"/>
        <w:ind w:left="567" w:right="565"/>
        <w:jc w:val="center"/>
        <w:rPr>
          <w:rFonts w:ascii="GHEA Grapalat" w:hAnsi="GHEA Grapalat"/>
          <w:b/>
        </w:rPr>
      </w:pPr>
    </w:p>
    <w:p w14:paraId="4849013D"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33C161BE"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CCF9509"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62953A08"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11E034DA"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15850E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1424B996"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FF0792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27646F7D"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315C93A"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5D5A677"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705FE863"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2A6310E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58C6056"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655884BA"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FE8CA56"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0A6F4E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00DE31C"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14:paraId="3FCE94FE"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7336BCB8" w14:textId="77777777"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15F2E6FE" w14:textId="77777777"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14:paraId="22945366" w14:textId="77777777"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14:paraId="2F504194"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F0963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CBFB8D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221CE9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5FE63B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B438765"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8ADFE78"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1607EDBB"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937D1E2"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7BB8B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E6A611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221B2E62"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07CF3195"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2ADDBA6"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52D043D3"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1AC6CB4C"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771EDB0"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8B852ED"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62522DB4"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05B049E8"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570FF1E4" w14:textId="77777777" w:rsidR="00260163" w:rsidRPr="00B138F3" w:rsidRDefault="00260163" w:rsidP="00B46D58">
      <w:pPr>
        <w:widowControl w:val="0"/>
        <w:spacing w:after="160"/>
        <w:ind w:left="567" w:right="565"/>
        <w:jc w:val="center"/>
        <w:rPr>
          <w:rFonts w:ascii="GHEA Grapalat" w:hAnsi="GHEA Grapalat"/>
          <w:b/>
        </w:rPr>
      </w:pPr>
    </w:p>
    <w:p w14:paraId="19BFA2E7" w14:textId="77777777" w:rsidR="00CF2692" w:rsidRPr="00B138F3" w:rsidRDefault="00CF2692" w:rsidP="00B46D58">
      <w:pPr>
        <w:widowControl w:val="0"/>
        <w:spacing w:after="160"/>
        <w:ind w:left="567" w:right="565"/>
        <w:jc w:val="center"/>
        <w:rPr>
          <w:rFonts w:ascii="GHEA Grapalat" w:hAnsi="GHEA Grapalat"/>
          <w:b/>
        </w:rPr>
      </w:pPr>
    </w:p>
    <w:p w14:paraId="67D9410C" w14:textId="77777777" w:rsidR="00CF2692" w:rsidRPr="00B138F3" w:rsidRDefault="00CF2692" w:rsidP="00B46D58">
      <w:pPr>
        <w:widowControl w:val="0"/>
        <w:spacing w:after="160"/>
        <w:ind w:left="567" w:right="565"/>
        <w:jc w:val="center"/>
        <w:rPr>
          <w:rFonts w:ascii="GHEA Grapalat" w:hAnsi="GHEA Grapalat"/>
          <w:b/>
        </w:rPr>
      </w:pPr>
    </w:p>
    <w:p w14:paraId="14A14DFE" w14:textId="77777777" w:rsidR="00CF2692" w:rsidRPr="00B138F3" w:rsidRDefault="00CF2692" w:rsidP="00B46D58">
      <w:pPr>
        <w:widowControl w:val="0"/>
        <w:spacing w:after="160"/>
        <w:ind w:left="567" w:right="565"/>
        <w:jc w:val="center"/>
        <w:rPr>
          <w:rFonts w:ascii="GHEA Grapalat" w:hAnsi="GHEA Grapalat"/>
          <w:b/>
        </w:rPr>
      </w:pPr>
    </w:p>
    <w:p w14:paraId="0B39BA94" w14:textId="77777777" w:rsidR="00CF2692" w:rsidRPr="00B138F3" w:rsidRDefault="00CF2692" w:rsidP="00B46D58">
      <w:pPr>
        <w:widowControl w:val="0"/>
        <w:spacing w:after="160"/>
        <w:ind w:left="567" w:right="565"/>
        <w:jc w:val="center"/>
        <w:rPr>
          <w:rFonts w:ascii="GHEA Grapalat" w:hAnsi="GHEA Grapalat"/>
          <w:b/>
        </w:rPr>
      </w:pPr>
    </w:p>
    <w:p w14:paraId="40B7872C" w14:textId="77777777" w:rsidR="00CF2692" w:rsidRPr="00B138F3" w:rsidRDefault="00CF2692" w:rsidP="00B46D58">
      <w:pPr>
        <w:widowControl w:val="0"/>
        <w:spacing w:after="160"/>
        <w:ind w:left="567" w:right="565"/>
        <w:jc w:val="center"/>
        <w:rPr>
          <w:rFonts w:ascii="GHEA Grapalat" w:hAnsi="GHEA Grapalat"/>
          <w:b/>
        </w:rPr>
      </w:pPr>
    </w:p>
    <w:p w14:paraId="5BC980CB" w14:textId="77777777" w:rsidR="00CF2692" w:rsidRPr="00B138F3" w:rsidRDefault="00CF2692" w:rsidP="00B46D58">
      <w:pPr>
        <w:widowControl w:val="0"/>
        <w:spacing w:after="160"/>
        <w:ind w:left="567" w:right="565"/>
        <w:jc w:val="center"/>
        <w:rPr>
          <w:rFonts w:ascii="GHEA Grapalat" w:hAnsi="GHEA Grapalat"/>
          <w:b/>
        </w:rPr>
      </w:pPr>
    </w:p>
    <w:p w14:paraId="5C5ED578" w14:textId="77777777" w:rsidR="00CF2692" w:rsidRPr="00B138F3" w:rsidRDefault="00CF2692" w:rsidP="00B46D58">
      <w:pPr>
        <w:widowControl w:val="0"/>
        <w:spacing w:after="160"/>
        <w:ind w:left="567" w:right="565"/>
        <w:jc w:val="center"/>
        <w:rPr>
          <w:rFonts w:ascii="GHEA Grapalat" w:hAnsi="GHEA Grapalat"/>
          <w:b/>
        </w:rPr>
      </w:pPr>
    </w:p>
    <w:p w14:paraId="3D3041BF" w14:textId="77777777" w:rsidR="00CF2692" w:rsidRPr="00B138F3" w:rsidRDefault="00CF2692" w:rsidP="00B46D58">
      <w:pPr>
        <w:widowControl w:val="0"/>
        <w:spacing w:after="160"/>
        <w:ind w:left="567" w:right="565"/>
        <w:jc w:val="center"/>
        <w:rPr>
          <w:rFonts w:ascii="GHEA Grapalat" w:hAnsi="GHEA Grapalat"/>
          <w:b/>
        </w:rPr>
      </w:pPr>
    </w:p>
    <w:p w14:paraId="7F571E77" w14:textId="77777777" w:rsidR="00CF2692" w:rsidRPr="00B138F3" w:rsidRDefault="00CF2692" w:rsidP="00B46D58">
      <w:pPr>
        <w:widowControl w:val="0"/>
        <w:spacing w:after="160"/>
        <w:ind w:left="567" w:right="565"/>
        <w:jc w:val="center"/>
        <w:rPr>
          <w:rFonts w:ascii="GHEA Grapalat" w:hAnsi="GHEA Grapalat"/>
          <w:b/>
        </w:rPr>
      </w:pPr>
    </w:p>
    <w:p w14:paraId="4C38B284" w14:textId="77777777" w:rsidR="00CF2692" w:rsidRPr="00B138F3" w:rsidRDefault="00CF2692" w:rsidP="00B46D58">
      <w:pPr>
        <w:widowControl w:val="0"/>
        <w:spacing w:after="160"/>
        <w:ind w:left="567" w:right="565"/>
        <w:jc w:val="center"/>
        <w:rPr>
          <w:rFonts w:ascii="GHEA Grapalat" w:hAnsi="GHEA Grapalat"/>
          <w:b/>
        </w:rPr>
      </w:pPr>
    </w:p>
    <w:p w14:paraId="36255263" w14:textId="77777777" w:rsidR="00CF2692" w:rsidRPr="00B138F3" w:rsidRDefault="00CF2692" w:rsidP="00B46D58">
      <w:pPr>
        <w:widowControl w:val="0"/>
        <w:spacing w:after="160"/>
        <w:ind w:left="567" w:right="565"/>
        <w:jc w:val="center"/>
        <w:rPr>
          <w:rFonts w:ascii="GHEA Grapalat" w:hAnsi="GHEA Grapalat"/>
          <w:b/>
        </w:rPr>
      </w:pPr>
    </w:p>
    <w:p w14:paraId="50D67109" w14:textId="77777777" w:rsidR="00CF2692" w:rsidRPr="00B138F3" w:rsidRDefault="00CF2692" w:rsidP="00B46D58">
      <w:pPr>
        <w:widowControl w:val="0"/>
        <w:spacing w:after="160"/>
        <w:ind w:left="567" w:right="565"/>
        <w:jc w:val="center"/>
        <w:rPr>
          <w:rFonts w:ascii="GHEA Grapalat" w:hAnsi="GHEA Grapalat"/>
          <w:b/>
        </w:rPr>
      </w:pPr>
    </w:p>
    <w:p w14:paraId="4DBB54A3"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26AAE069" w14:textId="5A0027CB"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003887">
        <w:rPr>
          <w:rFonts w:ascii="GHEA Grapalat" w:hAnsi="GHEA Grapalat"/>
          <w:b/>
        </w:rPr>
        <w:t>ՍՀԱՊԱԹ-ԳՀԱՊՁԲ-2026-04</w:t>
      </w:r>
      <w:r w:rsidRPr="00B138F3">
        <w:rPr>
          <w:rFonts w:ascii="GHEA Grapalat" w:hAnsi="GHEA Grapalat"/>
          <w:b/>
        </w:rPr>
        <w:t>"</w:t>
      </w:r>
      <w:r w:rsidRPr="00B138F3">
        <w:rPr>
          <w:rStyle w:val="af6"/>
          <w:rFonts w:ascii="GHEA Grapalat" w:hAnsi="GHEA Grapalat"/>
          <w:b/>
        </w:rPr>
        <w:footnoteReference w:customMarkFollows="1" w:id="17"/>
        <w:t>*</w:t>
      </w:r>
    </w:p>
    <w:p w14:paraId="046FE4E7"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3AD33B4"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36A56CAA"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03467B4C"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41F4B54D"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63DC28A2"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00FC1A5"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478494E8"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4516A70"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026D2295"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2FD46414"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021024B8"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05D5BF8"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14:paraId="589E0A9E"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14:paraId="420A31DB"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C276BF6"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F658832"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526B91C"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99843F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172FCB9"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355F0F7"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30A109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42A720A"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B65C648"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14:paraId="6A74ACC8"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14:paraId="1915571D" w14:textId="77777777"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62BBC0EF" w14:textId="77777777"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14:paraId="57E58304" w14:textId="77777777"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14:paraId="1AE00367" w14:textId="77777777"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1EEF3CD1" w14:textId="77777777"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AFCF2D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4FC3469"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A737CFB"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B8E850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92EB5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05C05A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550F03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D1B678F"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F60B809"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C80F80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AB703D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A1A77BE"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4706F71"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58701D76"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02728C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954769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8567B5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8C57A96"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5AFCB41E"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B96C4C2"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5207027E"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71F78891"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3F18FD"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FAE748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2BA52D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108C11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7E592F5" w14:textId="77777777" w:rsidR="00CF2692" w:rsidRPr="00B138F3" w:rsidRDefault="00CF2692" w:rsidP="00B46D58">
      <w:pPr>
        <w:widowControl w:val="0"/>
        <w:spacing w:after="160"/>
        <w:ind w:left="567" w:right="565"/>
        <w:jc w:val="center"/>
        <w:rPr>
          <w:rFonts w:ascii="GHEA Grapalat" w:hAnsi="GHEA Grapalat"/>
          <w:b/>
        </w:rPr>
      </w:pPr>
    </w:p>
    <w:p w14:paraId="3D43B2F8" w14:textId="77777777" w:rsidR="00CF2692" w:rsidRPr="00B138F3" w:rsidRDefault="00CF2692" w:rsidP="00B46D58">
      <w:pPr>
        <w:widowControl w:val="0"/>
        <w:spacing w:after="160"/>
        <w:ind w:left="567" w:right="565"/>
        <w:jc w:val="center"/>
        <w:rPr>
          <w:rFonts w:ascii="GHEA Grapalat" w:hAnsi="GHEA Grapalat"/>
          <w:b/>
        </w:rPr>
      </w:pPr>
    </w:p>
    <w:p w14:paraId="6935B892" w14:textId="77777777" w:rsidR="007B3F5F" w:rsidRPr="00B138F3" w:rsidRDefault="007B3F5F" w:rsidP="00B46D58">
      <w:pPr>
        <w:widowControl w:val="0"/>
        <w:spacing w:after="160"/>
        <w:ind w:left="567" w:right="565"/>
        <w:jc w:val="center"/>
        <w:rPr>
          <w:rFonts w:ascii="GHEA Grapalat" w:hAnsi="GHEA Grapalat"/>
          <w:b/>
        </w:rPr>
      </w:pPr>
    </w:p>
    <w:p w14:paraId="4CF6A922" w14:textId="77777777" w:rsidR="00CF2692" w:rsidRPr="00B138F3" w:rsidRDefault="00CF2692" w:rsidP="00B46D58">
      <w:pPr>
        <w:widowControl w:val="0"/>
        <w:spacing w:after="160"/>
        <w:ind w:left="567" w:right="565"/>
        <w:jc w:val="center"/>
        <w:rPr>
          <w:rFonts w:ascii="GHEA Grapalat" w:hAnsi="GHEA Grapalat"/>
          <w:b/>
        </w:rPr>
      </w:pPr>
    </w:p>
    <w:p w14:paraId="2DC34D00" w14:textId="77777777" w:rsidR="001005B0" w:rsidRPr="00B138F3" w:rsidRDefault="001005B0" w:rsidP="00B46D58">
      <w:pPr>
        <w:widowControl w:val="0"/>
        <w:spacing w:after="160"/>
        <w:ind w:left="567" w:right="565"/>
        <w:jc w:val="center"/>
        <w:rPr>
          <w:rFonts w:ascii="GHEA Grapalat" w:hAnsi="GHEA Grapalat"/>
          <w:b/>
        </w:rPr>
      </w:pPr>
    </w:p>
    <w:p w14:paraId="386DD610" w14:textId="77777777" w:rsidR="001005B0" w:rsidRPr="00B138F3" w:rsidRDefault="001005B0" w:rsidP="00B46D58">
      <w:pPr>
        <w:widowControl w:val="0"/>
        <w:spacing w:after="160"/>
        <w:ind w:left="567" w:right="565"/>
        <w:jc w:val="center"/>
        <w:rPr>
          <w:rFonts w:ascii="GHEA Grapalat" w:hAnsi="GHEA Grapalat"/>
          <w:b/>
        </w:rPr>
      </w:pPr>
    </w:p>
    <w:p w14:paraId="68B9EE37" w14:textId="77777777" w:rsidR="001005B0" w:rsidRPr="00B138F3" w:rsidRDefault="001005B0" w:rsidP="00B46D58">
      <w:pPr>
        <w:widowControl w:val="0"/>
        <w:spacing w:after="160"/>
        <w:ind w:left="567" w:right="565"/>
        <w:jc w:val="center"/>
        <w:rPr>
          <w:rFonts w:ascii="GHEA Grapalat" w:hAnsi="GHEA Grapalat"/>
          <w:b/>
        </w:rPr>
      </w:pPr>
    </w:p>
    <w:p w14:paraId="3FF49BFB" w14:textId="77777777" w:rsidR="001005B0" w:rsidRPr="00B138F3" w:rsidRDefault="001005B0" w:rsidP="00B46D58">
      <w:pPr>
        <w:widowControl w:val="0"/>
        <w:spacing w:after="160"/>
        <w:ind w:left="567" w:right="565"/>
        <w:jc w:val="center"/>
        <w:rPr>
          <w:rFonts w:ascii="GHEA Grapalat" w:hAnsi="GHEA Grapalat"/>
          <w:b/>
        </w:rPr>
      </w:pPr>
    </w:p>
    <w:p w14:paraId="2610CA85" w14:textId="77777777" w:rsidR="00F562DD" w:rsidRDefault="00F562DD">
      <w:pPr>
        <w:rPr>
          <w:rFonts w:ascii="GHEA Grapalat" w:hAnsi="GHEA Grapalat"/>
          <w:i/>
          <w:sz w:val="22"/>
          <w:szCs w:val="22"/>
        </w:rPr>
      </w:pPr>
      <w:r>
        <w:rPr>
          <w:rFonts w:ascii="GHEA Grapalat" w:hAnsi="GHEA Grapalat"/>
          <w:i/>
          <w:sz w:val="22"/>
          <w:szCs w:val="22"/>
        </w:rPr>
        <w:br w:type="page"/>
      </w:r>
    </w:p>
    <w:p w14:paraId="6D361E17" w14:textId="77777777"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14:paraId="502D4706" w14:textId="47D78715"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003887">
        <w:rPr>
          <w:rFonts w:ascii="GHEA Grapalat" w:hAnsi="GHEA Grapalat"/>
          <w:b/>
        </w:rPr>
        <w:t>ՍՀԱՊԱԹ-ԳՀԱՊՁԲ-2026-04</w:t>
      </w:r>
      <w:r w:rsidRPr="00B138F3">
        <w:rPr>
          <w:rFonts w:ascii="GHEA Grapalat" w:hAnsi="GHEA Grapalat"/>
          <w:b/>
        </w:rPr>
        <w:t>"</w:t>
      </w:r>
      <w:r w:rsidRPr="00B138F3">
        <w:rPr>
          <w:rStyle w:val="af6"/>
          <w:rFonts w:ascii="GHEA Grapalat" w:hAnsi="GHEA Grapalat"/>
          <w:b/>
        </w:rPr>
        <w:footnoteReference w:customMarkFollows="1" w:id="18"/>
        <w:t>*</w:t>
      </w:r>
    </w:p>
    <w:p w14:paraId="740A95F5" w14:textId="77777777"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527BD9B" w14:textId="77777777"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0A1C8D5" w14:textId="77777777"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09A2984E"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14:paraId="3DB9A4CE"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5F43CB8" w14:textId="77777777"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55CA161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44BD5EFF" w14:textId="77777777"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2FF227CB" w14:textId="77777777"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7ED5156"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66565217"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8983452"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21BD9D9" w14:textId="77777777"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21812C2E"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388AC16"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D3EBDDA" w14:textId="77777777"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14:paraId="4B0649C2" w14:textId="77777777"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B487117"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527627D"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2FA14CD"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EFCC994"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CDE2B9"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7F7F9045"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14:paraId="5BCEA8B1"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14:paraId="222A716F" w14:textId="77777777"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514E6EB6" w14:textId="77777777"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48FA2F95" w14:textId="77777777"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14:paraId="41003D72" w14:textId="77777777"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3870B7">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414221D8" w14:textId="77777777"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11936BC"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F5586EA"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F2596D2" w14:textId="77777777"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017F200" w14:textId="77777777"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1AB9949"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F242A3C"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97519CA"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C6B2AA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64F50EE" w14:textId="77777777"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14:paraId="5BE0B09F" w14:textId="77777777"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5E4AED5"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11410DF"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D81FA4"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342AE3F"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0236E4C"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A4B110F"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7CDA2FCE"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968FD5A"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CC47E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6F02DF5"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71FE832"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7E1B97FB"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A285E1"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F6A870"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6DA87DCB"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3EEBBEB"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8AC2B39"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002DF2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36E26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997AAF0" w14:textId="77777777" w:rsidR="003E31E5" w:rsidRPr="00B138F3" w:rsidRDefault="003E31E5" w:rsidP="003E31E5">
      <w:pPr>
        <w:widowControl w:val="0"/>
        <w:spacing w:after="160"/>
        <w:ind w:left="567" w:right="565"/>
        <w:jc w:val="center"/>
        <w:rPr>
          <w:rFonts w:ascii="GHEA Grapalat" w:hAnsi="GHEA Grapalat"/>
          <w:b/>
        </w:rPr>
      </w:pPr>
    </w:p>
    <w:p w14:paraId="1A856ACB" w14:textId="77777777" w:rsidR="003E31E5" w:rsidRDefault="003E31E5">
      <w:pPr>
        <w:rPr>
          <w:rFonts w:ascii="GHEA Grapalat" w:hAnsi="GHEA Grapalat"/>
          <w:i/>
          <w:sz w:val="22"/>
          <w:szCs w:val="22"/>
        </w:rPr>
      </w:pPr>
    </w:p>
    <w:p w14:paraId="0B5EAAAB" w14:textId="77777777" w:rsidR="00BF3696" w:rsidRDefault="00BF3696">
      <w:pPr>
        <w:rPr>
          <w:rFonts w:ascii="GHEA Grapalat" w:hAnsi="GHEA Grapalat"/>
          <w:i/>
          <w:sz w:val="22"/>
          <w:szCs w:val="22"/>
        </w:rPr>
      </w:pPr>
      <w:r>
        <w:rPr>
          <w:rFonts w:ascii="GHEA Grapalat" w:hAnsi="GHEA Grapalat"/>
          <w:i/>
          <w:sz w:val="22"/>
          <w:szCs w:val="22"/>
        </w:rPr>
        <w:br w:type="page"/>
      </w:r>
    </w:p>
    <w:p w14:paraId="49C60915"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D5755DA" w14:textId="126CAF95"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003887">
        <w:rPr>
          <w:rFonts w:ascii="GHEA Grapalat" w:hAnsi="GHEA Grapalat"/>
          <w:i/>
          <w:sz w:val="22"/>
          <w:szCs w:val="22"/>
        </w:rPr>
        <w:t>ՍՀԱՊԱԹ-ԳՀԱՊՁԲ-2026-04</w:t>
      </w:r>
      <w:r w:rsidRPr="00B138F3">
        <w:rPr>
          <w:rStyle w:val="af6"/>
          <w:rFonts w:ascii="GHEA Grapalat" w:hAnsi="GHEA Grapalat"/>
          <w:i/>
          <w:sz w:val="22"/>
          <w:szCs w:val="22"/>
        </w:rPr>
        <w:footnoteReference w:customMarkFollows="1" w:id="19"/>
        <w:t>*</w:t>
      </w:r>
    </w:p>
    <w:p w14:paraId="2A856343" w14:textId="77777777" w:rsidR="003D2FE2" w:rsidRPr="00B138F3" w:rsidRDefault="003D2FE2" w:rsidP="003D2FE2">
      <w:pPr>
        <w:widowControl w:val="0"/>
        <w:spacing w:after="160"/>
        <w:jc w:val="center"/>
        <w:rPr>
          <w:rFonts w:ascii="GHEA Grapalat" w:hAnsi="GHEA Grapalat"/>
          <w:b/>
          <w:sz w:val="22"/>
          <w:szCs w:val="22"/>
        </w:rPr>
      </w:pPr>
    </w:p>
    <w:p w14:paraId="5A3DDDBA"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27000FD"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5E205BF2" w14:textId="77777777" w:rsidTr="00B932B8">
        <w:tc>
          <w:tcPr>
            <w:tcW w:w="4786" w:type="dxa"/>
          </w:tcPr>
          <w:p w14:paraId="6DE2AA4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BAB1A65"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14:paraId="1A744927" w14:textId="77777777" w:rsidR="003D2FE2" w:rsidRPr="00B138F3" w:rsidRDefault="003D2FE2" w:rsidP="003D2FE2">
      <w:pPr>
        <w:widowControl w:val="0"/>
        <w:spacing w:after="160"/>
        <w:rPr>
          <w:rFonts w:ascii="GHEA Grapalat" w:hAnsi="GHEA Grapalat" w:cs="GHEA Grapalat"/>
          <w:b/>
          <w:sz w:val="22"/>
          <w:szCs w:val="22"/>
        </w:rPr>
      </w:pPr>
    </w:p>
    <w:p w14:paraId="7A2728C4"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B53F1F8"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E76A037"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7ED581D"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75A2D5F"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8B715F"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5893DE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D179797"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D1F2DD6"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02E242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52D31CD"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51DC4C3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B6452B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2C5F8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FDDB47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760C7E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6E24CE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2ADEFA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w:t>
      </w:r>
      <w:r w:rsidRPr="00B138F3">
        <w:rPr>
          <w:rFonts w:ascii="GHEA Grapalat" w:hAnsi="GHEA Grapalat"/>
          <w:sz w:val="22"/>
          <w:szCs w:val="22"/>
        </w:rPr>
        <w:lastRenderedPageBreak/>
        <w:t xml:space="preserve">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5D06F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85B0F0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85C854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0724A7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BA078C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645215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51CB3F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92FD3F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AE41D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C40FF47"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48E00C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6C10F7C"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77BFA8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A47489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BB8952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33E0FBF"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EEED68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BA7A43F"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954E41E" w14:textId="77777777" w:rsidR="003D2FE2" w:rsidRPr="00B138F3" w:rsidRDefault="003D2FE2" w:rsidP="003D2FE2">
      <w:pPr>
        <w:widowControl w:val="0"/>
        <w:spacing w:after="160"/>
        <w:jc w:val="right"/>
        <w:rPr>
          <w:rFonts w:ascii="GHEA Grapalat" w:hAnsi="GHEA Grapalat"/>
          <w:sz w:val="22"/>
          <w:szCs w:val="22"/>
        </w:rPr>
      </w:pPr>
    </w:p>
    <w:p w14:paraId="48C04DEE"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47A8732"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A13393" w14:textId="77777777" w:rsidR="003D2FE2" w:rsidRPr="00B138F3" w:rsidRDefault="003D2FE2" w:rsidP="003D2FE2">
      <w:pPr>
        <w:widowControl w:val="0"/>
        <w:spacing w:after="160"/>
        <w:jc w:val="both"/>
        <w:rPr>
          <w:rFonts w:ascii="GHEA Grapalat" w:hAnsi="GHEA Grapalat"/>
          <w:sz w:val="22"/>
          <w:szCs w:val="22"/>
        </w:rPr>
      </w:pPr>
    </w:p>
    <w:p w14:paraId="324460E6" w14:textId="77777777" w:rsidR="003D2FE2" w:rsidRPr="00B138F3" w:rsidRDefault="003D2FE2" w:rsidP="003D2FE2">
      <w:pPr>
        <w:widowControl w:val="0"/>
        <w:spacing w:after="160"/>
        <w:jc w:val="both"/>
        <w:rPr>
          <w:rFonts w:ascii="GHEA Grapalat" w:hAnsi="GHEA Grapalat"/>
          <w:sz w:val="22"/>
          <w:szCs w:val="22"/>
        </w:rPr>
      </w:pPr>
    </w:p>
    <w:p w14:paraId="044630E0" w14:textId="77777777" w:rsidR="003D2FE2" w:rsidRPr="00B138F3" w:rsidRDefault="003D2FE2" w:rsidP="003D2FE2">
      <w:pPr>
        <w:rPr>
          <w:sz w:val="22"/>
          <w:szCs w:val="22"/>
        </w:rPr>
      </w:pPr>
    </w:p>
    <w:p w14:paraId="13CDA246" w14:textId="77777777" w:rsidR="001005B0" w:rsidRPr="00B138F3" w:rsidRDefault="001005B0" w:rsidP="003D2FE2">
      <w:pPr>
        <w:widowControl w:val="0"/>
        <w:spacing w:after="160"/>
        <w:ind w:left="567" w:right="565"/>
        <w:jc w:val="both"/>
        <w:rPr>
          <w:rFonts w:ascii="GHEA Grapalat" w:hAnsi="GHEA Grapalat"/>
          <w:sz w:val="22"/>
          <w:szCs w:val="22"/>
        </w:rPr>
      </w:pPr>
    </w:p>
    <w:p w14:paraId="52D700F0" w14:textId="77777777" w:rsidR="001005B0" w:rsidRPr="00B138F3" w:rsidRDefault="001005B0" w:rsidP="00B46D58">
      <w:pPr>
        <w:widowControl w:val="0"/>
        <w:spacing w:after="160"/>
        <w:ind w:left="567" w:right="565"/>
        <w:jc w:val="center"/>
        <w:rPr>
          <w:rFonts w:ascii="GHEA Grapalat" w:hAnsi="GHEA Grapalat"/>
          <w:b/>
          <w:sz w:val="22"/>
          <w:szCs w:val="22"/>
        </w:rPr>
      </w:pPr>
    </w:p>
    <w:p w14:paraId="1D4BE928" w14:textId="77777777" w:rsidR="001005B0" w:rsidRPr="00B138F3" w:rsidRDefault="001005B0" w:rsidP="00B46D58">
      <w:pPr>
        <w:widowControl w:val="0"/>
        <w:spacing w:after="160"/>
        <w:ind w:left="567" w:right="565"/>
        <w:jc w:val="center"/>
        <w:rPr>
          <w:rFonts w:ascii="GHEA Grapalat" w:hAnsi="GHEA Grapalat"/>
          <w:b/>
          <w:sz w:val="22"/>
          <w:szCs w:val="22"/>
        </w:rPr>
      </w:pPr>
    </w:p>
    <w:p w14:paraId="043C6193" w14:textId="77777777" w:rsidR="001005B0" w:rsidRPr="00B138F3" w:rsidRDefault="001005B0" w:rsidP="00B46D58">
      <w:pPr>
        <w:widowControl w:val="0"/>
        <w:spacing w:after="160"/>
        <w:ind w:left="567" w:right="565"/>
        <w:jc w:val="center"/>
        <w:rPr>
          <w:rFonts w:ascii="GHEA Grapalat" w:hAnsi="GHEA Grapalat"/>
          <w:b/>
          <w:sz w:val="22"/>
          <w:szCs w:val="22"/>
        </w:rPr>
      </w:pPr>
    </w:p>
    <w:p w14:paraId="1B78072A" w14:textId="77777777" w:rsidR="001005B0" w:rsidRPr="00B138F3" w:rsidRDefault="001005B0" w:rsidP="00B46D58">
      <w:pPr>
        <w:widowControl w:val="0"/>
        <w:spacing w:after="160"/>
        <w:ind w:left="567" w:right="565"/>
        <w:jc w:val="center"/>
        <w:rPr>
          <w:rFonts w:ascii="GHEA Grapalat" w:hAnsi="GHEA Grapalat"/>
          <w:b/>
          <w:sz w:val="22"/>
          <w:szCs w:val="22"/>
        </w:rPr>
      </w:pPr>
    </w:p>
    <w:p w14:paraId="66B7AA07" w14:textId="77777777" w:rsidR="001005B0" w:rsidRPr="00B138F3" w:rsidRDefault="001005B0" w:rsidP="00B46D58">
      <w:pPr>
        <w:widowControl w:val="0"/>
        <w:spacing w:after="160"/>
        <w:ind w:left="567" w:right="565"/>
        <w:jc w:val="center"/>
        <w:rPr>
          <w:rFonts w:ascii="GHEA Grapalat" w:hAnsi="GHEA Grapalat"/>
          <w:b/>
          <w:sz w:val="22"/>
          <w:szCs w:val="22"/>
        </w:rPr>
      </w:pPr>
    </w:p>
    <w:p w14:paraId="2F02AB3B" w14:textId="77777777" w:rsidR="001005B0" w:rsidRPr="00B138F3" w:rsidRDefault="001005B0" w:rsidP="00B46D58">
      <w:pPr>
        <w:widowControl w:val="0"/>
        <w:spacing w:after="160"/>
        <w:ind w:left="567" w:right="565"/>
        <w:jc w:val="center"/>
        <w:rPr>
          <w:rFonts w:ascii="GHEA Grapalat" w:hAnsi="GHEA Grapalat"/>
          <w:b/>
        </w:rPr>
      </w:pPr>
    </w:p>
    <w:p w14:paraId="146FC45D" w14:textId="77777777" w:rsidR="001005B0" w:rsidRPr="00B138F3" w:rsidRDefault="001005B0" w:rsidP="00B46D58">
      <w:pPr>
        <w:widowControl w:val="0"/>
        <w:spacing w:after="160"/>
        <w:ind w:left="567" w:right="565"/>
        <w:jc w:val="center"/>
        <w:rPr>
          <w:rFonts w:ascii="GHEA Grapalat" w:hAnsi="GHEA Grapalat"/>
          <w:b/>
        </w:rPr>
      </w:pPr>
    </w:p>
    <w:p w14:paraId="1ECCD3AB" w14:textId="77777777" w:rsidR="001005B0" w:rsidRPr="00B138F3" w:rsidRDefault="001005B0" w:rsidP="00B46D58">
      <w:pPr>
        <w:widowControl w:val="0"/>
        <w:spacing w:after="160"/>
        <w:ind w:left="567" w:right="565"/>
        <w:jc w:val="center"/>
        <w:rPr>
          <w:rFonts w:ascii="GHEA Grapalat" w:hAnsi="GHEA Grapalat"/>
          <w:b/>
        </w:rPr>
      </w:pPr>
    </w:p>
    <w:p w14:paraId="32E0FD38" w14:textId="77777777" w:rsidR="001005B0" w:rsidRPr="00B138F3" w:rsidRDefault="001005B0" w:rsidP="00B46D58">
      <w:pPr>
        <w:widowControl w:val="0"/>
        <w:spacing w:after="160"/>
        <w:ind w:left="567" w:right="565"/>
        <w:jc w:val="center"/>
        <w:rPr>
          <w:rFonts w:ascii="GHEA Grapalat" w:hAnsi="GHEA Grapalat"/>
          <w:b/>
        </w:rPr>
      </w:pPr>
    </w:p>
    <w:p w14:paraId="7C5F2CB9" w14:textId="77777777" w:rsidR="001005B0" w:rsidRPr="00B138F3" w:rsidRDefault="001005B0" w:rsidP="00B46D58">
      <w:pPr>
        <w:widowControl w:val="0"/>
        <w:spacing w:after="160"/>
        <w:ind w:left="567" w:right="565"/>
        <w:jc w:val="center"/>
        <w:rPr>
          <w:rFonts w:ascii="GHEA Grapalat" w:hAnsi="GHEA Grapalat"/>
          <w:b/>
        </w:rPr>
      </w:pPr>
    </w:p>
    <w:p w14:paraId="6A43BE2C" w14:textId="77777777" w:rsidR="001005B0" w:rsidRPr="00B138F3" w:rsidRDefault="001005B0" w:rsidP="00B46D58">
      <w:pPr>
        <w:widowControl w:val="0"/>
        <w:spacing w:after="160"/>
        <w:ind w:left="567" w:right="565"/>
        <w:jc w:val="center"/>
        <w:rPr>
          <w:rFonts w:ascii="GHEA Grapalat" w:hAnsi="GHEA Grapalat"/>
          <w:b/>
        </w:rPr>
      </w:pPr>
    </w:p>
    <w:p w14:paraId="43E39FAF" w14:textId="77777777" w:rsidR="001005B0" w:rsidRPr="00B138F3" w:rsidRDefault="001005B0" w:rsidP="00B46D58">
      <w:pPr>
        <w:widowControl w:val="0"/>
        <w:spacing w:after="160"/>
        <w:ind w:left="567" w:right="565"/>
        <w:jc w:val="center"/>
        <w:rPr>
          <w:rFonts w:ascii="GHEA Grapalat" w:hAnsi="GHEA Grapalat"/>
          <w:b/>
        </w:rPr>
      </w:pPr>
    </w:p>
    <w:p w14:paraId="0E71E687" w14:textId="77777777" w:rsidR="001005B0" w:rsidRPr="00B138F3" w:rsidRDefault="001005B0" w:rsidP="00B46D58">
      <w:pPr>
        <w:widowControl w:val="0"/>
        <w:spacing w:after="160"/>
        <w:ind w:left="567" w:right="565"/>
        <w:jc w:val="center"/>
        <w:rPr>
          <w:rFonts w:ascii="GHEA Grapalat" w:hAnsi="GHEA Grapalat"/>
          <w:b/>
        </w:rPr>
      </w:pPr>
    </w:p>
    <w:p w14:paraId="42A57660" w14:textId="77777777" w:rsidR="001005B0" w:rsidRPr="00B138F3" w:rsidRDefault="001005B0" w:rsidP="00B46D58">
      <w:pPr>
        <w:widowControl w:val="0"/>
        <w:spacing w:after="160"/>
        <w:ind w:left="567" w:right="565"/>
        <w:jc w:val="center"/>
        <w:rPr>
          <w:rFonts w:ascii="GHEA Grapalat" w:hAnsi="GHEA Grapalat"/>
          <w:b/>
        </w:rPr>
      </w:pPr>
    </w:p>
    <w:p w14:paraId="60BB1697" w14:textId="77777777" w:rsidR="001005B0" w:rsidRPr="00B138F3" w:rsidRDefault="001005B0" w:rsidP="00B46D58">
      <w:pPr>
        <w:widowControl w:val="0"/>
        <w:spacing w:after="160"/>
        <w:ind w:left="567" w:right="565"/>
        <w:jc w:val="center"/>
        <w:rPr>
          <w:rFonts w:ascii="GHEA Grapalat" w:hAnsi="GHEA Grapalat"/>
          <w:b/>
        </w:rPr>
      </w:pPr>
    </w:p>
    <w:p w14:paraId="045E9745" w14:textId="77777777" w:rsidR="001005B0" w:rsidRPr="00B138F3" w:rsidRDefault="001005B0" w:rsidP="00B46D58">
      <w:pPr>
        <w:widowControl w:val="0"/>
        <w:spacing w:after="160"/>
        <w:ind w:left="567" w:right="565"/>
        <w:jc w:val="center"/>
        <w:rPr>
          <w:rFonts w:ascii="GHEA Grapalat" w:hAnsi="GHEA Grapalat"/>
          <w:b/>
        </w:rPr>
      </w:pPr>
    </w:p>
    <w:p w14:paraId="3BDDE192"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EA679C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37E06"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76B0B9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9BB491"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58EA9AA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9B0A6"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55CD58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3B19E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56FF487"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799C5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06D55E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8B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47EE448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84BA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948372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C882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B475EA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98747" w14:textId="16952A59" w:rsidR="00C3421C" w:rsidRPr="00371744"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936899" w:rsidRPr="00936899">
              <w:rPr>
                <w:rFonts w:ascii="GHEA Grapalat" w:hAnsi="GHEA Grapalat"/>
              </w:rPr>
              <w:t xml:space="preserve"> </w:t>
            </w:r>
            <w:r w:rsidR="002B216A" w:rsidRPr="002B216A">
              <w:rPr>
                <w:rFonts w:ascii="GHEA Grapalat" w:hAnsi="GHEA Grapalat"/>
              </w:rPr>
              <w:t>"Памятник героям Сардарапата, Национальный музей армянской этнографии и истории освободительной борьбы"</w:t>
            </w:r>
            <w:r w:rsidR="00371744" w:rsidRPr="00371744">
              <w:rPr>
                <w:rFonts w:ascii="GHEA Grapalat" w:hAnsi="GHEA Grapalat"/>
              </w:rPr>
              <w:t xml:space="preserve">  ГНКО</w:t>
            </w:r>
          </w:p>
        </w:tc>
      </w:tr>
      <w:tr w:rsidR="00B138F3" w:rsidRPr="00B138F3" w14:paraId="61B4E24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07C8F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3C4059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A217F" w14:textId="35555D8E" w:rsidR="00C3421C" w:rsidRPr="00C061CB"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9051C" w:rsidRPr="00C061CB">
              <w:rPr>
                <w:rFonts w:ascii="GHEA Grapalat" w:hAnsi="GHEA Grapalat"/>
              </w:rPr>
              <w:t xml:space="preserve"> </w:t>
            </w:r>
            <w:r w:rsidR="002B216A" w:rsidRPr="00371744">
              <w:rPr>
                <w:rFonts w:ascii="GHEA Grapalat" w:hAnsi="GHEA Grapalat"/>
              </w:rPr>
              <w:t>04401986</w:t>
            </w:r>
          </w:p>
        </w:tc>
      </w:tr>
      <w:tr w:rsidR="00B138F3" w:rsidRPr="00B138F3" w14:paraId="5C6FF69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4C0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A6391F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412D7" w14:textId="7D4AC317" w:rsidR="00C3421C" w:rsidRPr="00C061CB"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19051C" w:rsidRPr="00C061CB">
              <w:rPr>
                <w:rFonts w:ascii="GHEA Grapalat" w:hAnsi="GHEA Grapalat"/>
              </w:rPr>
              <w:t xml:space="preserve"> </w:t>
            </w:r>
            <w:r w:rsidR="002B216A" w:rsidRPr="00371744">
              <w:rPr>
                <w:rFonts w:ascii="GHEA Grapalat" w:hAnsi="GHEA Grapalat"/>
              </w:rPr>
              <w:t>900338000558</w:t>
            </w:r>
          </w:p>
        </w:tc>
      </w:tr>
      <w:tr w:rsidR="00B138F3" w:rsidRPr="00B138F3" w14:paraId="5124A46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E415C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515193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C4AC5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9340E5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497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F22A48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6CF7C"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487B94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F0DEE9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89A3FF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BB42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C828CD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3ADE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1B3E68A"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761265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5088730" w14:textId="77777777" w:rsidR="00C3421C" w:rsidRPr="00B138F3" w:rsidRDefault="00C3421C" w:rsidP="00DE2AE3">
            <w:pPr>
              <w:widowControl w:val="0"/>
              <w:spacing w:after="160"/>
              <w:rPr>
                <w:rFonts w:ascii="GHEA Grapalat" w:hAnsi="GHEA Grapalat" w:cs="Sylfaen"/>
              </w:rPr>
            </w:pPr>
          </w:p>
          <w:p w14:paraId="0336FD08"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F95BF0C" w14:textId="77777777" w:rsidR="00C3421C" w:rsidRPr="00B138F3" w:rsidRDefault="00C3421C" w:rsidP="00DE2AE3">
            <w:pPr>
              <w:widowControl w:val="0"/>
              <w:spacing w:after="160"/>
              <w:rPr>
                <w:rFonts w:ascii="GHEA Grapalat" w:hAnsi="GHEA Grapalat" w:cs="Sylfaen"/>
              </w:rPr>
            </w:pPr>
          </w:p>
          <w:p w14:paraId="5ECF1078"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8B7A5BB" w14:textId="77777777" w:rsidR="00C3421C" w:rsidRPr="00B138F3" w:rsidRDefault="00C3421C" w:rsidP="00DE2AE3">
            <w:pPr>
              <w:widowControl w:val="0"/>
              <w:spacing w:after="160"/>
              <w:rPr>
                <w:rFonts w:ascii="GHEA Grapalat" w:hAnsi="GHEA Grapalat" w:cs="Sylfaen"/>
              </w:rPr>
            </w:pPr>
          </w:p>
          <w:p w14:paraId="485DE47B"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5130B96"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B06F94"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9B564CB" w14:textId="77777777" w:rsidR="00C3421C" w:rsidRPr="00B138F3" w:rsidRDefault="00C3421C" w:rsidP="00DE2AE3">
            <w:pPr>
              <w:widowControl w:val="0"/>
              <w:spacing w:after="160"/>
              <w:rPr>
                <w:rFonts w:ascii="GHEA Grapalat" w:hAnsi="GHEA Grapalat" w:cs="Sylfaen"/>
              </w:rPr>
            </w:pPr>
          </w:p>
          <w:p w14:paraId="4EE8AC64"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F2A60B4" w14:textId="77777777" w:rsidR="00C3421C" w:rsidRPr="00B138F3" w:rsidRDefault="00C3421C" w:rsidP="00DE2AE3">
            <w:pPr>
              <w:widowControl w:val="0"/>
              <w:spacing w:after="160"/>
              <w:jc w:val="right"/>
              <w:rPr>
                <w:rFonts w:ascii="GHEA Grapalat" w:hAnsi="GHEA Grapalat" w:cs="Tahoma"/>
              </w:rPr>
            </w:pPr>
          </w:p>
          <w:p w14:paraId="27CCB43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32A0E6C" w14:textId="77777777" w:rsidR="00C3421C" w:rsidRPr="00B138F3" w:rsidRDefault="00C3421C" w:rsidP="00DE2AE3">
            <w:pPr>
              <w:widowControl w:val="0"/>
              <w:spacing w:after="160"/>
              <w:rPr>
                <w:rFonts w:ascii="GHEA Grapalat" w:hAnsi="GHEA Grapalat" w:cs="Sylfaen"/>
              </w:rPr>
            </w:pPr>
          </w:p>
          <w:p w14:paraId="2F7835C7"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A0398F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DA00E6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0557030" w14:textId="77777777" w:rsidR="00C3421C" w:rsidRPr="00B138F3" w:rsidRDefault="00C3421C" w:rsidP="00DE2AE3">
            <w:pPr>
              <w:widowControl w:val="0"/>
              <w:spacing w:after="160"/>
              <w:rPr>
                <w:rFonts w:ascii="GHEA Grapalat" w:hAnsi="GHEA Grapalat"/>
              </w:rPr>
            </w:pPr>
          </w:p>
          <w:p w14:paraId="48BDDB6C"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6978CFC"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F0875B6" w14:textId="77777777" w:rsidR="00C3421C" w:rsidRPr="00B138F3" w:rsidRDefault="00C3421C" w:rsidP="00DE2AE3">
            <w:pPr>
              <w:widowControl w:val="0"/>
              <w:spacing w:after="160"/>
              <w:rPr>
                <w:rFonts w:ascii="GHEA Grapalat" w:hAnsi="GHEA Grapalat" w:cs="Tahoma"/>
              </w:rPr>
            </w:pPr>
          </w:p>
          <w:p w14:paraId="3298C2FA"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97CAE0A"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F2D7878" w14:textId="77777777" w:rsidR="00C3421C" w:rsidRPr="00B138F3" w:rsidRDefault="00C3421C" w:rsidP="00DE2AE3">
            <w:pPr>
              <w:widowControl w:val="0"/>
              <w:spacing w:after="160"/>
              <w:rPr>
                <w:rFonts w:ascii="GHEA Grapalat" w:hAnsi="GHEA Grapalat" w:cs="Tahoma"/>
              </w:rPr>
            </w:pPr>
          </w:p>
          <w:p w14:paraId="7E736E5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D5C8B72"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25E62DD" w14:textId="77777777" w:rsidR="00C3421C" w:rsidRPr="00B138F3" w:rsidRDefault="00C3421C" w:rsidP="00DE2AE3">
            <w:pPr>
              <w:widowControl w:val="0"/>
              <w:spacing w:after="160"/>
              <w:rPr>
                <w:rFonts w:ascii="GHEA Grapalat" w:hAnsi="GHEA Grapalat" w:cs="Arial"/>
              </w:rPr>
            </w:pPr>
          </w:p>
        </w:tc>
      </w:tr>
      <w:tr w:rsidR="00B138F3" w:rsidRPr="00B138F3" w14:paraId="017535C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70F3B87"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E6B8C0D" w14:textId="77777777" w:rsidR="00C3421C" w:rsidRPr="00B138F3" w:rsidRDefault="00C3421C" w:rsidP="00DE2AE3">
            <w:pPr>
              <w:widowControl w:val="0"/>
              <w:spacing w:after="160"/>
              <w:rPr>
                <w:rFonts w:ascii="GHEA Grapalat" w:hAnsi="GHEA Grapalat" w:cs="Sylfaen"/>
              </w:rPr>
            </w:pPr>
          </w:p>
          <w:p w14:paraId="6EE898AD"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C360966"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0138543" w14:textId="77777777" w:rsidR="00C3421C" w:rsidRPr="00B138F3" w:rsidRDefault="00C3421C" w:rsidP="00DE2AE3">
            <w:pPr>
              <w:widowControl w:val="0"/>
              <w:spacing w:after="160"/>
              <w:rPr>
                <w:rFonts w:ascii="GHEA Grapalat" w:hAnsi="GHEA Grapalat"/>
              </w:rPr>
            </w:pPr>
          </w:p>
          <w:p w14:paraId="37EC5B3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89C4453" w14:textId="77777777" w:rsidR="00C3421C" w:rsidRPr="00B138F3" w:rsidRDefault="00C3421C" w:rsidP="00C3421C">
      <w:pPr>
        <w:widowControl w:val="0"/>
        <w:spacing w:after="160"/>
        <w:jc w:val="center"/>
        <w:rPr>
          <w:rFonts w:ascii="GHEA Grapalat" w:hAnsi="GHEA Grapalat" w:cs="Sylfaen"/>
        </w:rPr>
      </w:pPr>
    </w:p>
    <w:p w14:paraId="6DF5C665"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8C8F669"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0A1D09F"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9D002D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D19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94EED5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3F3FFE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2ACAD2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7AF35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8D6A32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D3DF8B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D7C683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8B7D67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FAC233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6EA08D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9064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142E9B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F0E2C5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DC6D06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F36DDD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15DB0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27B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25A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C2238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EF8B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CF78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37F6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46F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8310146"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0A98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881C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C292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9B2BC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120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5A8E98"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1D39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3AA7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3C54D3"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58EFD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311D3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0417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D0ADE1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4F7F6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C977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0513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8CF4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B8404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067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AC768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F0625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916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E09DD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2D36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5D2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45FE3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DA4CF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C1C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19D4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F7B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8A73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8A9C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09F95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53842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49A7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A383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04E3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192B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6ADD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8C181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7F9C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951C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646F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328DC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FCFAC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BB3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E3AE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5B54A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550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0AFB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C5A50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BF95B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A14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6B794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BCB7D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D32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D2C5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E129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92370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E5E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BE20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7E795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EC5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A0E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6F17B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BF38C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D01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B1065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F152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D430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4C37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7A47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5B1A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72106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8F845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2BB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2A2B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3C3B8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4D22B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0407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1A839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DAAAE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32C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FC2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38D7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2224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C8A6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5B872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0038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93C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62DB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7E73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E413E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4D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1FF39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4915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A2C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F139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C527B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89D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85B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6969D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23900F"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E5A61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4436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497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F4B94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8705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F2AF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3F89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097AF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8DBAC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FD79DA"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4385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67A5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ACA1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866846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FF347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1572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76064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805F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CE5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F56C5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C89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8441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5CFA9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A858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68664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F40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07CE8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2DEB9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306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AFE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D1C9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D11FF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A97D8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DA86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65D41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29D4C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7B8F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A2CAB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EBC9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32FCE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C1707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EA0B7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0D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9CD63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37766B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4F66F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D1A93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F8865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14:paraId="33AB91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296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167273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FD31C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8B8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92B7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59EB0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3DBD5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DAF4D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EDA3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2B850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F58F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566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A854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C4DF1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E6AD2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626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D650D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8CAB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DF6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A4DE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F74DA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3801C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07AE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8CAF1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8D76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0BE2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0548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6AC853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2B1BC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D7DB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80F9D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A143E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875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B976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12577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C7272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C1B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FA92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BC35D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6A0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78BE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3F3F76"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4E3F9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A070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EFB9F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16BE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A42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56B8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E33139" w14:textId="77777777" w:rsidR="00C3421C" w:rsidRPr="00B138F3" w:rsidRDefault="00C3421C" w:rsidP="00DE2AE3">
            <w:pPr>
              <w:widowControl w:val="0"/>
              <w:spacing w:after="120"/>
              <w:jc w:val="center"/>
              <w:rPr>
                <w:rFonts w:ascii="GHEA Grapalat" w:hAnsi="GHEA Grapalat"/>
                <w:sz w:val="18"/>
                <w:szCs w:val="18"/>
              </w:rPr>
            </w:pPr>
          </w:p>
        </w:tc>
      </w:tr>
    </w:tbl>
    <w:p w14:paraId="48ED3A02" w14:textId="77777777" w:rsidR="001005B0" w:rsidRPr="00B138F3" w:rsidRDefault="001005B0" w:rsidP="00B46D58">
      <w:pPr>
        <w:widowControl w:val="0"/>
        <w:spacing w:after="160"/>
        <w:ind w:left="567" w:right="565"/>
        <w:jc w:val="center"/>
        <w:rPr>
          <w:rFonts w:ascii="GHEA Grapalat" w:hAnsi="GHEA Grapalat"/>
          <w:b/>
        </w:rPr>
      </w:pPr>
    </w:p>
    <w:p w14:paraId="4FD73D5C" w14:textId="77777777" w:rsidR="001005B0" w:rsidRPr="00B138F3" w:rsidRDefault="001005B0" w:rsidP="00B46D58">
      <w:pPr>
        <w:widowControl w:val="0"/>
        <w:spacing w:after="160"/>
        <w:ind w:left="567" w:right="565"/>
        <w:jc w:val="center"/>
        <w:rPr>
          <w:rFonts w:ascii="GHEA Grapalat" w:hAnsi="GHEA Grapalat"/>
          <w:b/>
        </w:rPr>
      </w:pPr>
    </w:p>
    <w:p w14:paraId="0F59DC13" w14:textId="77777777" w:rsidR="001005B0" w:rsidRPr="00B138F3" w:rsidRDefault="001005B0" w:rsidP="00B46D58">
      <w:pPr>
        <w:widowControl w:val="0"/>
        <w:spacing w:after="160"/>
        <w:ind w:left="567" w:right="565"/>
        <w:jc w:val="center"/>
        <w:rPr>
          <w:rFonts w:ascii="GHEA Grapalat" w:hAnsi="GHEA Grapalat"/>
          <w:b/>
        </w:rPr>
      </w:pPr>
    </w:p>
    <w:p w14:paraId="055C7CBA" w14:textId="77777777" w:rsidR="001005B0" w:rsidRPr="00B138F3" w:rsidRDefault="001005B0" w:rsidP="00B46D58">
      <w:pPr>
        <w:widowControl w:val="0"/>
        <w:spacing w:after="160"/>
        <w:ind w:left="567" w:right="565"/>
        <w:jc w:val="center"/>
        <w:rPr>
          <w:rFonts w:ascii="GHEA Grapalat" w:hAnsi="GHEA Grapalat"/>
          <w:b/>
        </w:rPr>
      </w:pPr>
    </w:p>
    <w:p w14:paraId="4829AB69" w14:textId="77777777" w:rsidR="001005B0" w:rsidRPr="00B138F3" w:rsidRDefault="001005B0" w:rsidP="00B46D58">
      <w:pPr>
        <w:widowControl w:val="0"/>
        <w:spacing w:after="160"/>
        <w:ind w:left="567" w:right="565"/>
        <w:jc w:val="center"/>
        <w:rPr>
          <w:rFonts w:ascii="GHEA Grapalat" w:hAnsi="GHEA Grapalat"/>
          <w:b/>
        </w:rPr>
      </w:pPr>
    </w:p>
    <w:p w14:paraId="01A1ABB2" w14:textId="77777777" w:rsidR="001005B0" w:rsidRPr="00B138F3" w:rsidRDefault="001005B0" w:rsidP="00B46D58">
      <w:pPr>
        <w:widowControl w:val="0"/>
        <w:spacing w:after="160"/>
        <w:ind w:left="567" w:right="565"/>
        <w:jc w:val="center"/>
        <w:rPr>
          <w:rFonts w:ascii="GHEA Grapalat" w:hAnsi="GHEA Grapalat"/>
          <w:b/>
        </w:rPr>
      </w:pPr>
    </w:p>
    <w:p w14:paraId="32448942" w14:textId="77777777" w:rsidR="001005B0" w:rsidRPr="00B138F3" w:rsidRDefault="001005B0" w:rsidP="00B46D58">
      <w:pPr>
        <w:widowControl w:val="0"/>
        <w:spacing w:after="160"/>
        <w:ind w:left="567" w:right="565"/>
        <w:jc w:val="center"/>
        <w:rPr>
          <w:rFonts w:ascii="GHEA Grapalat" w:hAnsi="GHEA Grapalat"/>
          <w:b/>
        </w:rPr>
      </w:pPr>
    </w:p>
    <w:p w14:paraId="0A52684C" w14:textId="77777777" w:rsidR="001005B0" w:rsidRPr="00B138F3" w:rsidRDefault="001005B0" w:rsidP="00B46D58">
      <w:pPr>
        <w:widowControl w:val="0"/>
        <w:spacing w:after="160"/>
        <w:ind w:left="567" w:right="565"/>
        <w:jc w:val="center"/>
        <w:rPr>
          <w:rFonts w:ascii="GHEA Grapalat" w:hAnsi="GHEA Grapalat"/>
          <w:b/>
        </w:rPr>
      </w:pPr>
    </w:p>
    <w:p w14:paraId="1677D6E2" w14:textId="77777777" w:rsidR="001005B0" w:rsidRPr="00B138F3" w:rsidRDefault="001005B0" w:rsidP="00B46D58">
      <w:pPr>
        <w:widowControl w:val="0"/>
        <w:spacing w:after="160"/>
        <w:ind w:left="567" w:right="565"/>
        <w:jc w:val="center"/>
        <w:rPr>
          <w:rFonts w:ascii="GHEA Grapalat" w:hAnsi="GHEA Grapalat"/>
          <w:b/>
        </w:rPr>
      </w:pPr>
    </w:p>
    <w:p w14:paraId="0E7B5ED4" w14:textId="77777777" w:rsidR="001005B0" w:rsidRPr="00B138F3" w:rsidRDefault="001005B0" w:rsidP="00B46D58">
      <w:pPr>
        <w:widowControl w:val="0"/>
        <w:spacing w:after="160"/>
        <w:ind w:left="567" w:right="565"/>
        <w:jc w:val="center"/>
        <w:rPr>
          <w:rFonts w:ascii="GHEA Grapalat" w:hAnsi="GHEA Grapalat"/>
          <w:b/>
        </w:rPr>
      </w:pPr>
    </w:p>
    <w:p w14:paraId="2DF1A81F" w14:textId="77777777" w:rsidR="001005B0" w:rsidRPr="00B138F3" w:rsidRDefault="001005B0" w:rsidP="00B46D58">
      <w:pPr>
        <w:widowControl w:val="0"/>
        <w:spacing w:after="160"/>
        <w:ind w:left="567" w:right="565"/>
        <w:jc w:val="center"/>
        <w:rPr>
          <w:rFonts w:ascii="GHEA Grapalat" w:hAnsi="GHEA Grapalat"/>
          <w:b/>
        </w:rPr>
      </w:pPr>
    </w:p>
    <w:p w14:paraId="2ACB78D4" w14:textId="77777777" w:rsidR="001005B0" w:rsidRPr="00B138F3" w:rsidRDefault="001005B0" w:rsidP="00B46D58">
      <w:pPr>
        <w:widowControl w:val="0"/>
        <w:spacing w:after="160"/>
        <w:ind w:left="567" w:right="565"/>
        <w:jc w:val="center"/>
        <w:rPr>
          <w:rFonts w:ascii="GHEA Grapalat" w:hAnsi="GHEA Grapalat"/>
          <w:b/>
        </w:rPr>
      </w:pPr>
    </w:p>
    <w:p w14:paraId="5AE72AC1" w14:textId="77777777" w:rsidR="001005B0" w:rsidRPr="00B138F3" w:rsidRDefault="001005B0" w:rsidP="00B46D58">
      <w:pPr>
        <w:widowControl w:val="0"/>
        <w:spacing w:after="160"/>
        <w:ind w:left="567" w:right="565"/>
        <w:jc w:val="center"/>
        <w:rPr>
          <w:rFonts w:ascii="GHEA Grapalat" w:hAnsi="GHEA Grapalat"/>
          <w:b/>
        </w:rPr>
      </w:pPr>
    </w:p>
    <w:p w14:paraId="7160061D" w14:textId="77777777" w:rsidR="001005B0" w:rsidRPr="00B138F3" w:rsidRDefault="001005B0" w:rsidP="00B46D58">
      <w:pPr>
        <w:widowControl w:val="0"/>
        <w:spacing w:after="160"/>
        <w:ind w:left="567" w:right="565"/>
        <w:jc w:val="center"/>
        <w:rPr>
          <w:rFonts w:ascii="GHEA Grapalat" w:hAnsi="GHEA Grapalat"/>
          <w:b/>
        </w:rPr>
      </w:pPr>
    </w:p>
    <w:p w14:paraId="0BD78086" w14:textId="77777777" w:rsidR="001005B0" w:rsidRPr="00B138F3" w:rsidRDefault="001005B0" w:rsidP="00B46D58">
      <w:pPr>
        <w:widowControl w:val="0"/>
        <w:spacing w:after="160"/>
        <w:ind w:left="567" w:right="565"/>
        <w:jc w:val="center"/>
        <w:rPr>
          <w:rFonts w:ascii="GHEA Grapalat" w:hAnsi="GHEA Grapalat"/>
          <w:b/>
        </w:rPr>
      </w:pPr>
    </w:p>
    <w:p w14:paraId="656A3D10" w14:textId="77777777" w:rsidR="001005B0" w:rsidRPr="00B138F3" w:rsidRDefault="001005B0" w:rsidP="00B46D58">
      <w:pPr>
        <w:widowControl w:val="0"/>
        <w:spacing w:after="160"/>
        <w:ind w:left="567" w:right="565"/>
        <w:jc w:val="center"/>
        <w:rPr>
          <w:rFonts w:ascii="GHEA Grapalat" w:hAnsi="GHEA Grapalat"/>
          <w:b/>
        </w:rPr>
      </w:pPr>
    </w:p>
    <w:p w14:paraId="37B58B58" w14:textId="77777777" w:rsidR="001005B0" w:rsidRPr="00B138F3" w:rsidRDefault="001005B0" w:rsidP="00B46D58">
      <w:pPr>
        <w:widowControl w:val="0"/>
        <w:spacing w:after="160"/>
        <w:ind w:left="567" w:right="565"/>
        <w:jc w:val="center"/>
        <w:rPr>
          <w:rFonts w:ascii="GHEA Grapalat" w:hAnsi="GHEA Grapalat"/>
          <w:b/>
        </w:rPr>
      </w:pPr>
    </w:p>
    <w:p w14:paraId="4AAF8476"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4A79865F" w14:textId="7349F19E"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003887">
        <w:rPr>
          <w:rFonts w:ascii="GHEA Grapalat" w:hAnsi="GHEA Grapalat"/>
          <w:b/>
          <w:sz w:val="24"/>
          <w:szCs w:val="24"/>
        </w:rPr>
        <w:t>ՍՀԱՊԱԹ-ԳՀԱՊՁԲ-2026-04</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14:paraId="3324CCBE" w14:textId="77777777" w:rsidR="001005B0" w:rsidRPr="00B138F3" w:rsidRDefault="001005B0" w:rsidP="00B46D58">
      <w:pPr>
        <w:widowControl w:val="0"/>
        <w:spacing w:after="160"/>
        <w:ind w:left="567" w:right="565"/>
        <w:jc w:val="center"/>
        <w:rPr>
          <w:rFonts w:ascii="GHEA Grapalat" w:hAnsi="GHEA Grapalat"/>
          <w:b/>
        </w:rPr>
      </w:pPr>
    </w:p>
    <w:p w14:paraId="25CF73E2"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29D7D4B"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EDC7812" w14:textId="77777777" w:rsidR="001005B0" w:rsidRPr="00B138F3" w:rsidRDefault="001005B0" w:rsidP="00B46D58">
      <w:pPr>
        <w:widowControl w:val="0"/>
        <w:spacing w:after="160"/>
        <w:ind w:left="567" w:right="565"/>
        <w:jc w:val="center"/>
        <w:rPr>
          <w:rFonts w:ascii="GHEA Grapalat" w:hAnsi="GHEA Grapalat"/>
          <w:b/>
        </w:rPr>
      </w:pPr>
    </w:p>
    <w:p w14:paraId="3AF70B81"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14:paraId="328119D9"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1DC96656"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5267B62D"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6FC4BA61"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692F19DD"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F00329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55A195A2"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2F64C55"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DDB229C"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4ACB8A52"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7D8648D9"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3A59D9A"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39BDEA9"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2DB9B856"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8E184E5"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EB4343D"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244C2F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F8E137"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70E4C023"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14:paraId="12ABF1A8"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69628615" w14:textId="77777777"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03BEBB7C"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472B2E15"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5E93B1A5"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6312F4DC"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94887A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1E898C9B"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DE3D5DA"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88FC0DF"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DE6F9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EEA52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E435D3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95B740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47EE5B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340828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CDBC94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6C5CC5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D3DD343"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7DEBC7B"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46F1A05C"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A1D5EB"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19872C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795241"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556666"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1C462848"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A8401B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45437040"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473610C1"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02D9D39"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0F556C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0F0E8CD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C3E3B6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A7A68DD" w14:textId="77777777"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14:paraId="0515BCD5" w14:textId="77777777"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14:paraId="2DF9E2FD" w14:textId="77777777" w:rsidR="001005B0" w:rsidRPr="00B138F3" w:rsidRDefault="001005B0" w:rsidP="005B3A59">
      <w:pPr>
        <w:widowControl w:val="0"/>
        <w:spacing w:after="160"/>
        <w:ind w:left="567" w:right="565"/>
        <w:jc w:val="both"/>
        <w:rPr>
          <w:rFonts w:ascii="GHEA Grapalat" w:hAnsi="GHEA Grapalat"/>
        </w:rPr>
      </w:pPr>
    </w:p>
    <w:p w14:paraId="6685D2CF" w14:textId="77777777" w:rsidR="001005B0" w:rsidRPr="00B138F3" w:rsidRDefault="001005B0" w:rsidP="00B46D58">
      <w:pPr>
        <w:widowControl w:val="0"/>
        <w:spacing w:after="160"/>
        <w:ind w:left="567" w:right="565"/>
        <w:jc w:val="center"/>
        <w:rPr>
          <w:rFonts w:ascii="GHEA Grapalat" w:hAnsi="GHEA Grapalat"/>
          <w:b/>
        </w:rPr>
      </w:pPr>
    </w:p>
    <w:p w14:paraId="36F5334E" w14:textId="77777777" w:rsidR="001005B0" w:rsidRPr="00B138F3" w:rsidRDefault="001005B0" w:rsidP="00B46D58">
      <w:pPr>
        <w:widowControl w:val="0"/>
        <w:spacing w:after="160"/>
        <w:ind w:left="567" w:right="565"/>
        <w:jc w:val="center"/>
        <w:rPr>
          <w:rFonts w:ascii="GHEA Grapalat" w:hAnsi="GHEA Grapalat"/>
          <w:b/>
        </w:rPr>
      </w:pPr>
    </w:p>
    <w:p w14:paraId="77BE0495" w14:textId="77777777" w:rsidR="001005B0" w:rsidRPr="00B138F3" w:rsidRDefault="001005B0" w:rsidP="00B46D58">
      <w:pPr>
        <w:widowControl w:val="0"/>
        <w:spacing w:after="160"/>
        <w:ind w:left="567" w:right="565"/>
        <w:jc w:val="center"/>
        <w:rPr>
          <w:rFonts w:ascii="GHEA Grapalat" w:hAnsi="GHEA Grapalat"/>
          <w:b/>
        </w:rPr>
      </w:pPr>
    </w:p>
    <w:p w14:paraId="4FC2D2BF" w14:textId="77777777" w:rsidR="001005B0" w:rsidRPr="00B138F3" w:rsidRDefault="001005B0" w:rsidP="00B46D58">
      <w:pPr>
        <w:widowControl w:val="0"/>
        <w:spacing w:after="160"/>
        <w:ind w:left="567" w:right="565"/>
        <w:jc w:val="center"/>
        <w:rPr>
          <w:rFonts w:ascii="GHEA Grapalat" w:hAnsi="GHEA Grapalat"/>
          <w:b/>
        </w:rPr>
      </w:pPr>
    </w:p>
    <w:p w14:paraId="001BC4BB" w14:textId="77777777" w:rsidR="00FC10BB" w:rsidRDefault="00FC10BB">
      <w:pPr>
        <w:rPr>
          <w:rFonts w:ascii="GHEA Grapalat" w:hAnsi="GHEA Grapalat"/>
          <w:i/>
        </w:rPr>
      </w:pPr>
      <w:r>
        <w:rPr>
          <w:rFonts w:ascii="GHEA Grapalat" w:hAnsi="GHEA Grapalat"/>
          <w:i/>
        </w:rPr>
        <w:br w:type="page"/>
      </w:r>
    </w:p>
    <w:p w14:paraId="4456D728"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5288ED3A" w14:textId="54F4AE1F"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003887">
        <w:rPr>
          <w:rFonts w:ascii="GHEA Grapalat" w:hAnsi="GHEA Grapalat"/>
          <w:i/>
        </w:rPr>
        <w:t>ՍՀԱՊԱԹ-ԳՀԱՊՁԲ-2026-04</w:t>
      </w:r>
      <w:r w:rsidRPr="00B138F3">
        <w:rPr>
          <w:rStyle w:val="af6"/>
          <w:rFonts w:ascii="GHEA Grapalat" w:hAnsi="GHEA Grapalat"/>
          <w:i/>
        </w:rPr>
        <w:footnoteReference w:customMarkFollows="1" w:id="22"/>
        <w:t>*</w:t>
      </w:r>
    </w:p>
    <w:p w14:paraId="6A01AE2C" w14:textId="77777777" w:rsidR="00AF4211" w:rsidRPr="00B138F3" w:rsidRDefault="00AF4211" w:rsidP="000A214C">
      <w:pPr>
        <w:widowControl w:val="0"/>
        <w:spacing w:after="160"/>
        <w:jc w:val="center"/>
        <w:rPr>
          <w:rFonts w:ascii="GHEA Grapalat" w:hAnsi="GHEA Grapalat"/>
          <w:b/>
        </w:rPr>
      </w:pPr>
    </w:p>
    <w:p w14:paraId="5D83C19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2A6EED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5579DE6" w14:textId="77777777" w:rsidTr="00DE2AE3">
        <w:tc>
          <w:tcPr>
            <w:tcW w:w="4786" w:type="dxa"/>
          </w:tcPr>
          <w:p w14:paraId="792562ED"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A512079"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3"/>
              <w:t>**</w:t>
            </w:r>
          </w:p>
        </w:tc>
      </w:tr>
    </w:tbl>
    <w:p w14:paraId="0D512F2A" w14:textId="77777777" w:rsidR="000A214C" w:rsidRPr="00B138F3" w:rsidRDefault="000A214C" w:rsidP="000A214C">
      <w:pPr>
        <w:widowControl w:val="0"/>
        <w:spacing w:after="160"/>
        <w:rPr>
          <w:rFonts w:ascii="GHEA Grapalat" w:hAnsi="GHEA Grapalat" w:cs="GHEA Grapalat"/>
          <w:b/>
        </w:rPr>
      </w:pPr>
    </w:p>
    <w:p w14:paraId="7E8B10FB"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8176C43"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5A12293"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1B8523F"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73803A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AF092BB"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A39D5D8"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7CD8501"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274406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0D82689"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F4B0B32" w14:textId="77777777" w:rsidR="000A214C" w:rsidRPr="00B138F3" w:rsidRDefault="000A214C" w:rsidP="000A214C">
      <w:pPr>
        <w:rPr>
          <w:rFonts w:ascii="GHEA Grapalat" w:hAnsi="GHEA Grapalat"/>
        </w:rPr>
      </w:pPr>
      <w:r w:rsidRPr="00B138F3">
        <w:rPr>
          <w:rFonts w:ascii="GHEA Grapalat" w:hAnsi="GHEA Grapalat"/>
        </w:rPr>
        <w:br w:type="page"/>
      </w:r>
    </w:p>
    <w:p w14:paraId="1CF944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1BA138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A8AC71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90513B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2D293F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383834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7505A7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0AB63F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A27DC2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6362F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7D268D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E0D9BC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B1E3C0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41F16907"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w:t>
      </w:r>
      <w:r w:rsidRPr="00677822">
        <w:rPr>
          <w:rFonts w:ascii="GHEA Grapalat" w:hAnsi="GHEA Grapalat"/>
        </w:rPr>
        <w:lastRenderedPageBreak/>
        <w:t xml:space="preserve">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655709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72302D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5319101"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994C076"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AA8345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1EC3C9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DDC1B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C5DD7F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33A91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3EB1A0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D5207E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F0644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720D4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8730BB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0965A6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3170E3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68923EE"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16343F8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A9AE43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6334C"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1D0F3A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320AB0"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7B49FA3D"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129B7"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B112BF3"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11EF2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B4F09D7"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FCF4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F67157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9686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F2414A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EDB6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491769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39056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71744" w:rsidRPr="00B138F3" w14:paraId="40407DF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E8851" w14:textId="2F6F747D" w:rsidR="00371744" w:rsidRPr="00936899" w:rsidRDefault="00371744" w:rsidP="0037174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936899">
              <w:rPr>
                <w:rFonts w:ascii="GHEA Grapalat" w:hAnsi="GHEA Grapalat"/>
              </w:rPr>
              <w:t xml:space="preserve"> </w:t>
            </w:r>
            <w:r w:rsidRPr="002B216A">
              <w:rPr>
                <w:rFonts w:ascii="GHEA Grapalat" w:hAnsi="GHEA Grapalat"/>
              </w:rPr>
              <w:t>"Памятник героям Сардарапата, Национальный музей армянской этнографии и истории освободительной борьбы"</w:t>
            </w:r>
            <w:r w:rsidRPr="00371744">
              <w:rPr>
                <w:rFonts w:ascii="GHEA Grapalat" w:hAnsi="GHEA Grapalat"/>
              </w:rPr>
              <w:t xml:space="preserve">  ГНКО</w:t>
            </w:r>
          </w:p>
        </w:tc>
      </w:tr>
      <w:tr w:rsidR="00371744" w:rsidRPr="00B138F3" w14:paraId="5BAAA30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E48C7" w14:textId="39691733" w:rsidR="00371744" w:rsidRPr="00B138F3" w:rsidRDefault="00371744" w:rsidP="0037174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71744" w:rsidRPr="00B138F3" w14:paraId="36C7473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E22BB" w14:textId="4B4F2465" w:rsidR="00371744" w:rsidRPr="0019051C" w:rsidRDefault="00371744" w:rsidP="00371744">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Pr="00C061CB">
              <w:rPr>
                <w:rFonts w:ascii="GHEA Grapalat" w:hAnsi="GHEA Grapalat"/>
              </w:rPr>
              <w:t xml:space="preserve"> </w:t>
            </w:r>
            <w:r w:rsidRPr="00371744">
              <w:rPr>
                <w:rFonts w:ascii="GHEA Grapalat" w:hAnsi="GHEA Grapalat"/>
              </w:rPr>
              <w:t>04401986</w:t>
            </w:r>
          </w:p>
        </w:tc>
      </w:tr>
      <w:tr w:rsidR="00371744" w:rsidRPr="00B138F3" w14:paraId="01DE21C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02BB75" w14:textId="059C0C65" w:rsidR="00371744" w:rsidRPr="00B138F3" w:rsidRDefault="00371744" w:rsidP="0037174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371744" w:rsidRPr="00B138F3" w14:paraId="4F6FBA6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220C3" w14:textId="24BD3FA9" w:rsidR="00371744" w:rsidRPr="0019051C" w:rsidRDefault="00371744" w:rsidP="00371744">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Pr="00C061CB">
              <w:rPr>
                <w:rFonts w:ascii="GHEA Grapalat" w:hAnsi="GHEA Grapalat"/>
              </w:rPr>
              <w:t xml:space="preserve"> </w:t>
            </w:r>
            <w:r w:rsidRPr="00371744">
              <w:rPr>
                <w:rFonts w:ascii="GHEA Grapalat" w:hAnsi="GHEA Grapalat"/>
              </w:rPr>
              <w:t>900338000558</w:t>
            </w:r>
          </w:p>
        </w:tc>
      </w:tr>
      <w:tr w:rsidR="00B138F3" w:rsidRPr="00B138F3" w14:paraId="430B608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EB89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764060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2EA5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34A676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759B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3B7C86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6E8A2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3B103C16"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C90D38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7320A63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DDE17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70410A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9681F3"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2F7EE5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1FEEA06"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B64B37B" w14:textId="77777777" w:rsidR="00BE2572" w:rsidRPr="00B138F3" w:rsidRDefault="00BE2572" w:rsidP="00DE2AE3">
            <w:pPr>
              <w:widowControl w:val="0"/>
              <w:spacing w:after="160"/>
              <w:rPr>
                <w:rFonts w:ascii="GHEA Grapalat" w:hAnsi="GHEA Grapalat" w:cs="Sylfaen"/>
              </w:rPr>
            </w:pPr>
          </w:p>
          <w:p w14:paraId="61466493"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648D5502" w14:textId="77777777" w:rsidR="00BE2572" w:rsidRPr="00B138F3" w:rsidRDefault="00BE2572" w:rsidP="00DE2AE3">
            <w:pPr>
              <w:widowControl w:val="0"/>
              <w:spacing w:after="160"/>
              <w:rPr>
                <w:rFonts w:ascii="GHEA Grapalat" w:hAnsi="GHEA Grapalat" w:cs="Sylfaen"/>
              </w:rPr>
            </w:pPr>
          </w:p>
          <w:p w14:paraId="1D03265D"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CE38232" w14:textId="77777777" w:rsidR="00BE2572" w:rsidRPr="00B138F3" w:rsidRDefault="00BE2572" w:rsidP="00DE2AE3">
            <w:pPr>
              <w:widowControl w:val="0"/>
              <w:spacing w:after="160"/>
              <w:rPr>
                <w:rFonts w:ascii="GHEA Grapalat" w:hAnsi="GHEA Grapalat" w:cs="Sylfaen"/>
              </w:rPr>
            </w:pPr>
          </w:p>
          <w:p w14:paraId="5F068BC8"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92D6CC6"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EB297BB"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473DCCB" w14:textId="77777777" w:rsidR="00BE2572" w:rsidRPr="00B138F3" w:rsidRDefault="00BE2572" w:rsidP="00DE2AE3">
            <w:pPr>
              <w:widowControl w:val="0"/>
              <w:spacing w:after="160"/>
              <w:rPr>
                <w:rFonts w:ascii="GHEA Grapalat" w:hAnsi="GHEA Grapalat" w:cs="Sylfaen"/>
              </w:rPr>
            </w:pPr>
          </w:p>
          <w:p w14:paraId="0BEA14F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2E330A91" w14:textId="77777777" w:rsidR="00BE2572" w:rsidRPr="00B138F3" w:rsidRDefault="00BE2572" w:rsidP="00DE2AE3">
            <w:pPr>
              <w:widowControl w:val="0"/>
              <w:spacing w:after="160"/>
              <w:jc w:val="right"/>
              <w:rPr>
                <w:rFonts w:ascii="GHEA Grapalat" w:hAnsi="GHEA Grapalat" w:cs="Tahoma"/>
              </w:rPr>
            </w:pPr>
          </w:p>
          <w:p w14:paraId="77293769"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33FB614" w14:textId="77777777" w:rsidR="00BE2572" w:rsidRPr="00B138F3" w:rsidRDefault="00BE2572" w:rsidP="00DE2AE3">
            <w:pPr>
              <w:widowControl w:val="0"/>
              <w:spacing w:after="160"/>
              <w:rPr>
                <w:rFonts w:ascii="GHEA Grapalat" w:hAnsi="GHEA Grapalat" w:cs="Sylfaen"/>
              </w:rPr>
            </w:pPr>
          </w:p>
          <w:p w14:paraId="3E38C55A"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3D40038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C7FEFA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31A98C9" w14:textId="77777777" w:rsidR="00BE2572" w:rsidRPr="00B138F3" w:rsidRDefault="00BE2572" w:rsidP="00DE2AE3">
            <w:pPr>
              <w:widowControl w:val="0"/>
              <w:spacing w:after="160"/>
              <w:rPr>
                <w:rFonts w:ascii="GHEA Grapalat" w:hAnsi="GHEA Grapalat"/>
              </w:rPr>
            </w:pPr>
          </w:p>
          <w:p w14:paraId="5E644829"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31318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245B959" w14:textId="77777777" w:rsidR="00BE2572" w:rsidRPr="00B138F3" w:rsidRDefault="00BE2572" w:rsidP="00DE2AE3">
            <w:pPr>
              <w:widowControl w:val="0"/>
              <w:spacing w:after="160"/>
              <w:rPr>
                <w:rFonts w:ascii="GHEA Grapalat" w:hAnsi="GHEA Grapalat" w:cs="Tahoma"/>
              </w:rPr>
            </w:pPr>
          </w:p>
          <w:p w14:paraId="67E452BD"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D46FA7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703B751" w14:textId="77777777" w:rsidR="00BE2572" w:rsidRPr="00B138F3" w:rsidRDefault="00BE2572" w:rsidP="00DE2AE3">
            <w:pPr>
              <w:widowControl w:val="0"/>
              <w:spacing w:after="160"/>
              <w:rPr>
                <w:rFonts w:ascii="GHEA Grapalat" w:hAnsi="GHEA Grapalat" w:cs="Tahoma"/>
              </w:rPr>
            </w:pPr>
          </w:p>
          <w:p w14:paraId="149C839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370A6D9"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3BDA3C2" w14:textId="77777777" w:rsidR="00BE2572" w:rsidRPr="00B138F3" w:rsidRDefault="00BE2572" w:rsidP="00DE2AE3">
            <w:pPr>
              <w:widowControl w:val="0"/>
              <w:spacing w:after="160"/>
              <w:rPr>
                <w:rFonts w:ascii="GHEA Grapalat" w:hAnsi="GHEA Grapalat" w:cs="Arial"/>
              </w:rPr>
            </w:pPr>
          </w:p>
        </w:tc>
      </w:tr>
      <w:tr w:rsidR="00B138F3" w:rsidRPr="00B138F3" w14:paraId="7AA2AAA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BD4E2EE"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112B2D5" w14:textId="77777777" w:rsidR="00BE2572" w:rsidRPr="00B138F3" w:rsidRDefault="00BE2572" w:rsidP="00DE2AE3">
            <w:pPr>
              <w:widowControl w:val="0"/>
              <w:spacing w:after="160"/>
              <w:rPr>
                <w:rFonts w:ascii="GHEA Grapalat" w:hAnsi="GHEA Grapalat" w:cs="Sylfaen"/>
              </w:rPr>
            </w:pPr>
          </w:p>
          <w:p w14:paraId="15635E36"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0220660"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45B52A9" w14:textId="77777777" w:rsidR="00BE2572" w:rsidRPr="00B138F3" w:rsidRDefault="00BE2572" w:rsidP="00DE2AE3">
            <w:pPr>
              <w:widowControl w:val="0"/>
              <w:spacing w:after="160"/>
              <w:rPr>
                <w:rFonts w:ascii="GHEA Grapalat" w:hAnsi="GHEA Grapalat"/>
              </w:rPr>
            </w:pPr>
          </w:p>
          <w:p w14:paraId="4E7F09A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D79B816" w14:textId="77777777" w:rsidR="00BE2572" w:rsidRPr="00B138F3" w:rsidRDefault="00BE2572" w:rsidP="00BE2572">
      <w:pPr>
        <w:widowControl w:val="0"/>
        <w:spacing w:after="160"/>
        <w:jc w:val="center"/>
        <w:rPr>
          <w:rFonts w:ascii="GHEA Grapalat" w:hAnsi="GHEA Grapalat" w:cs="Sylfaen"/>
        </w:rPr>
      </w:pPr>
    </w:p>
    <w:p w14:paraId="519801BA"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F871F5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DC99C6E"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7C2BDD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82E3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A56FBC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605F65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C7EA1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96BDAE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B8CCD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198466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9D1AAA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B8D466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5D1AC1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96BD00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9239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4D72CD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DDF73B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06818B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489E6E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F59E0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18B1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66CB8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F526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E146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56AD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EF324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275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D2D368B"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A9250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569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58BA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39AD0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980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D4828A0"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44B64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6A00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A1220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A290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FF481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54E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900E24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1F695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C07E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B41F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3214F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3292C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833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B4F0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0F715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889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8D48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3BFF3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B015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45A5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5F288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7A43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7D94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9C208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6A4D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1F5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CA7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6980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605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F394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6A66B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B98E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2FE5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E9300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87D2F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6C2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ED53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49BB6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449E9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A68D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9943B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BE20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35D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3252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0958C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C7BD2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1BC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BF206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EF8FA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A40F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EE0E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A26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0FDB8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F2D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3AE94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858B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794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39BA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9A95A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E5AE7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8A78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B4385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6FAE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735B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D9A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3D1D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623F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43648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17FBD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9420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ABBC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C63A8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1A12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4CA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1AD6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49F66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3055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5D24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3F3D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99575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42CD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DA12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D05E8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F56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55CFE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9CCD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FE04B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BD75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5A1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B669A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4323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C72B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5F1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C7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1D846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110B3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D390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75192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490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46C9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FAC8A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93976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C9470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B0FC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1E495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3FE9F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6CA3EF"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FD9BD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F4F46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0BD4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77ADEC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FC268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03533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0E5FE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2CE7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7CB19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58B69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3A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BE2B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C92AA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1A062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BA82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6158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B96BF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35C8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C47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FF35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CA1B3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27773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29CCB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9ED7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1BED1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8824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E4C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3C6DC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F0F5B7C"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3584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F2B13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58B17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5CB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EBA93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36BE30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967B8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B26C6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9985F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14:paraId="75E56F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20EA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1DC8C5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4F22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F949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7496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9CF9B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C82ED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230FD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6DD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CBCFA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8E2C2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3BB7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EF31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4EF59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56CAE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D4D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50D8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09BD4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287A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ED6F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DC81C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1B10E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5D15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F0E39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FB422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A4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FC356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DBC8B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B171A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020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E6539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C4CFE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797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1913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14EEB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ACAC2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5AE5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A1610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7507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225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553E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4F35A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31C107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A3F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FBACE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8E47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96918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E366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ECBAA4" w14:textId="77777777" w:rsidR="00BE2572" w:rsidRPr="00B138F3" w:rsidRDefault="00BE2572" w:rsidP="00DE2AE3">
            <w:pPr>
              <w:widowControl w:val="0"/>
              <w:spacing w:after="120"/>
              <w:jc w:val="center"/>
              <w:rPr>
                <w:rFonts w:ascii="GHEA Grapalat" w:hAnsi="GHEA Grapalat"/>
                <w:sz w:val="18"/>
                <w:szCs w:val="18"/>
              </w:rPr>
            </w:pPr>
          </w:p>
        </w:tc>
      </w:tr>
    </w:tbl>
    <w:p w14:paraId="55470FB4" w14:textId="77777777" w:rsidR="00BE2572" w:rsidRPr="00B138F3" w:rsidRDefault="00BE2572" w:rsidP="00BE2572">
      <w:pPr>
        <w:widowControl w:val="0"/>
        <w:spacing w:after="160"/>
        <w:ind w:left="567" w:right="565"/>
        <w:jc w:val="center"/>
        <w:rPr>
          <w:rFonts w:ascii="GHEA Grapalat" w:hAnsi="GHEA Grapalat"/>
          <w:b/>
        </w:rPr>
      </w:pPr>
    </w:p>
    <w:p w14:paraId="22325930" w14:textId="77777777" w:rsidR="00BE2572" w:rsidRPr="00B138F3" w:rsidRDefault="00BE2572" w:rsidP="00BE2572">
      <w:pPr>
        <w:widowControl w:val="0"/>
        <w:spacing w:after="160"/>
        <w:ind w:left="567" w:right="565"/>
        <w:jc w:val="center"/>
        <w:rPr>
          <w:rFonts w:ascii="GHEA Grapalat" w:hAnsi="GHEA Grapalat"/>
          <w:b/>
        </w:rPr>
      </w:pPr>
    </w:p>
    <w:p w14:paraId="00945664" w14:textId="77777777" w:rsidR="00BE2572" w:rsidRPr="00B138F3" w:rsidRDefault="00BE2572" w:rsidP="00BE2572">
      <w:pPr>
        <w:widowControl w:val="0"/>
        <w:spacing w:after="160"/>
        <w:ind w:left="567" w:right="565"/>
        <w:jc w:val="center"/>
        <w:rPr>
          <w:rFonts w:ascii="GHEA Grapalat" w:hAnsi="GHEA Grapalat"/>
          <w:b/>
        </w:rPr>
      </w:pPr>
    </w:p>
    <w:p w14:paraId="55C2E689" w14:textId="77777777" w:rsidR="00BE2572" w:rsidRPr="00B138F3" w:rsidRDefault="00BE2572" w:rsidP="00BE2572">
      <w:pPr>
        <w:widowControl w:val="0"/>
        <w:spacing w:after="160"/>
        <w:ind w:left="567" w:right="565"/>
        <w:jc w:val="center"/>
        <w:rPr>
          <w:rFonts w:ascii="GHEA Grapalat" w:hAnsi="GHEA Grapalat"/>
          <w:b/>
        </w:rPr>
      </w:pPr>
    </w:p>
    <w:p w14:paraId="3112F60E" w14:textId="77777777" w:rsidR="00BE2572" w:rsidRPr="00B138F3" w:rsidRDefault="00BE2572" w:rsidP="00BE2572">
      <w:pPr>
        <w:widowControl w:val="0"/>
        <w:spacing w:after="160"/>
        <w:ind w:left="567" w:right="565"/>
        <w:jc w:val="center"/>
        <w:rPr>
          <w:rFonts w:ascii="GHEA Grapalat" w:hAnsi="GHEA Grapalat"/>
          <w:b/>
        </w:rPr>
      </w:pPr>
    </w:p>
    <w:p w14:paraId="3F7645B0" w14:textId="77777777" w:rsidR="00BE2572" w:rsidRPr="00B138F3" w:rsidRDefault="00BE2572" w:rsidP="00BE2572">
      <w:pPr>
        <w:widowControl w:val="0"/>
        <w:spacing w:after="160"/>
        <w:ind w:left="567" w:right="565"/>
        <w:jc w:val="center"/>
        <w:rPr>
          <w:rFonts w:ascii="GHEA Grapalat" w:hAnsi="GHEA Grapalat"/>
          <w:b/>
        </w:rPr>
      </w:pPr>
    </w:p>
    <w:p w14:paraId="375C392B" w14:textId="77777777" w:rsidR="00BE2572" w:rsidRPr="00B138F3" w:rsidRDefault="00BE2572" w:rsidP="00BE2572">
      <w:pPr>
        <w:widowControl w:val="0"/>
        <w:spacing w:after="160"/>
        <w:ind w:left="567" w:right="565"/>
        <w:jc w:val="center"/>
        <w:rPr>
          <w:rFonts w:ascii="GHEA Grapalat" w:hAnsi="GHEA Grapalat"/>
          <w:b/>
        </w:rPr>
      </w:pPr>
    </w:p>
    <w:p w14:paraId="680A045B" w14:textId="77777777" w:rsidR="00BE2572" w:rsidRPr="00B138F3" w:rsidRDefault="00BE2572" w:rsidP="00BE2572">
      <w:pPr>
        <w:widowControl w:val="0"/>
        <w:spacing w:after="160"/>
        <w:ind w:left="567" w:right="565"/>
        <w:jc w:val="center"/>
        <w:rPr>
          <w:rFonts w:ascii="GHEA Grapalat" w:hAnsi="GHEA Grapalat"/>
          <w:b/>
        </w:rPr>
      </w:pPr>
    </w:p>
    <w:p w14:paraId="6355F9D0" w14:textId="77777777" w:rsidR="00BE2572" w:rsidRPr="00B138F3" w:rsidRDefault="00BE2572" w:rsidP="00BE2572">
      <w:pPr>
        <w:widowControl w:val="0"/>
        <w:spacing w:after="160"/>
        <w:ind w:left="567" w:right="565"/>
        <w:jc w:val="center"/>
        <w:rPr>
          <w:rFonts w:ascii="GHEA Grapalat" w:hAnsi="GHEA Grapalat"/>
          <w:b/>
        </w:rPr>
      </w:pPr>
    </w:p>
    <w:p w14:paraId="745D89D5" w14:textId="77777777" w:rsidR="00BE2572" w:rsidRPr="00B138F3" w:rsidRDefault="00BE2572" w:rsidP="00BE2572">
      <w:pPr>
        <w:widowControl w:val="0"/>
        <w:spacing w:after="160"/>
        <w:ind w:left="567" w:right="565"/>
        <w:jc w:val="center"/>
        <w:rPr>
          <w:rFonts w:ascii="GHEA Grapalat" w:hAnsi="GHEA Grapalat"/>
          <w:b/>
        </w:rPr>
      </w:pPr>
    </w:p>
    <w:p w14:paraId="437DB873"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919E83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01EEA163" w14:textId="35202960"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003887">
        <w:rPr>
          <w:rFonts w:ascii="GHEA Grapalat" w:hAnsi="GHEA Grapalat"/>
          <w:b/>
          <w:sz w:val="24"/>
          <w:szCs w:val="24"/>
        </w:rPr>
        <w:t>ՍՀԱՊԱԹ-ԳՀԱՊՁԲ-2026-04</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14:paraId="3AB1FBCD" w14:textId="77777777" w:rsidR="00A943A0" w:rsidRPr="00B138F3" w:rsidRDefault="00A943A0" w:rsidP="00A943A0">
      <w:pPr>
        <w:widowControl w:val="0"/>
        <w:spacing w:after="160"/>
        <w:ind w:left="567" w:right="565"/>
        <w:jc w:val="center"/>
        <w:rPr>
          <w:rFonts w:ascii="GHEA Grapalat" w:hAnsi="GHEA Grapalat"/>
          <w:b/>
        </w:rPr>
      </w:pPr>
    </w:p>
    <w:p w14:paraId="5915C117"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29D6320"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AF09F4F" w14:textId="77777777" w:rsidR="00A943A0" w:rsidRPr="00B138F3" w:rsidRDefault="00A943A0" w:rsidP="00A943A0">
      <w:pPr>
        <w:widowControl w:val="0"/>
        <w:spacing w:after="160"/>
        <w:ind w:left="567" w:right="565"/>
        <w:jc w:val="center"/>
        <w:rPr>
          <w:rFonts w:ascii="GHEA Grapalat" w:hAnsi="GHEA Grapalat"/>
          <w:b/>
        </w:rPr>
      </w:pPr>
    </w:p>
    <w:p w14:paraId="5C1C8DFD"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4E7FF927"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1E8629A2"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1BF7E4E0"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1014219F"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6F5A85BC"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EC9673E"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0F8AAFB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6847CA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3AF5688"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689771E6"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14F9843C"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352B90E"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7921DF5"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B9431F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F4DDB80"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8EA8044"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7475E1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14:paraId="77F234DB"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21E2A9D9"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14:paraId="0F9AC014"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3EC7755D" w14:textId="77777777"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14:paraId="04EE502C"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4586643A"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4FBFE068"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14:paraId="0F10DFBC"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63DCA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313E23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CD9DD4E"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D0BA8D7"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59201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D30E00E"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71060D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A60C7B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DDA919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51147F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6301D7D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8C16303"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E004E1F"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CC1C18C"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702AD9DE"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6F51AD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12F02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52B9F"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16B71FA6"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A45CF37"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332B3564"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BAC10F3"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33130907"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C4E27B5"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5D56469C"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51DFB240"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DC62A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6575885" w14:textId="77777777" w:rsidR="001005B0" w:rsidRPr="00B138F3" w:rsidRDefault="001005B0" w:rsidP="00B46D58">
      <w:pPr>
        <w:widowControl w:val="0"/>
        <w:spacing w:after="160"/>
        <w:ind w:left="567" w:right="565"/>
        <w:jc w:val="center"/>
        <w:rPr>
          <w:rFonts w:ascii="GHEA Grapalat" w:hAnsi="GHEA Grapalat"/>
          <w:b/>
        </w:rPr>
      </w:pPr>
    </w:p>
    <w:p w14:paraId="5FEB9884" w14:textId="77777777" w:rsidR="001005B0" w:rsidRPr="00B138F3" w:rsidRDefault="001005B0" w:rsidP="00B46D58">
      <w:pPr>
        <w:widowControl w:val="0"/>
        <w:spacing w:after="160"/>
        <w:ind w:left="567" w:right="565"/>
        <w:jc w:val="center"/>
        <w:rPr>
          <w:rFonts w:ascii="GHEA Grapalat" w:hAnsi="GHEA Grapalat"/>
          <w:b/>
        </w:rPr>
      </w:pPr>
    </w:p>
    <w:p w14:paraId="6C46F49D" w14:textId="77777777" w:rsidR="00A943A0" w:rsidRDefault="00A943A0">
      <w:pPr>
        <w:rPr>
          <w:rFonts w:ascii="GHEA Grapalat" w:hAnsi="GHEA Grapalat"/>
          <w:b/>
        </w:rPr>
      </w:pPr>
      <w:r>
        <w:rPr>
          <w:rFonts w:ascii="GHEA Grapalat" w:hAnsi="GHEA Grapalat"/>
          <w:b/>
        </w:rPr>
        <w:br w:type="page"/>
      </w:r>
    </w:p>
    <w:p w14:paraId="7923241E"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542D811E" w14:textId="08FECC3A"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003887">
        <w:rPr>
          <w:rFonts w:ascii="GHEA Grapalat" w:hAnsi="GHEA Grapalat"/>
          <w:b/>
          <w:sz w:val="24"/>
          <w:szCs w:val="24"/>
        </w:rPr>
        <w:t>ՍՀԱՊԱԹ-ԳՀԱՊՁԲ-2026-04</w:t>
      </w:r>
      <w:r w:rsidR="005250C2" w:rsidRPr="00B138F3">
        <w:rPr>
          <w:rStyle w:val="af6"/>
          <w:rFonts w:ascii="GHEA Grapalat" w:hAnsi="GHEA Grapalat"/>
          <w:b/>
          <w:sz w:val="24"/>
          <w:szCs w:val="24"/>
        </w:rPr>
        <w:footnoteReference w:customMarkFollows="1" w:id="25"/>
        <w:t>*</w:t>
      </w:r>
    </w:p>
    <w:p w14:paraId="70BF3D3A" w14:textId="77777777" w:rsidR="008D352C" w:rsidRPr="00B138F3" w:rsidRDefault="008D352C" w:rsidP="00B46D58">
      <w:pPr>
        <w:widowControl w:val="0"/>
        <w:spacing w:after="160"/>
        <w:ind w:left="-142" w:firstLine="142"/>
        <w:jc w:val="center"/>
        <w:rPr>
          <w:rFonts w:ascii="GHEA Grapalat" w:hAnsi="GHEA Grapalat"/>
          <w:i/>
        </w:rPr>
      </w:pPr>
    </w:p>
    <w:p w14:paraId="739CD866"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6326A47C"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5C810462"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C920D8C"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2841D267" w14:textId="77777777" w:rsidTr="00F15CED">
        <w:tc>
          <w:tcPr>
            <w:tcW w:w="4643" w:type="dxa"/>
          </w:tcPr>
          <w:p w14:paraId="6A1EADE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3602E617"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00318F4A"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0852C3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6A22F97D" w14:textId="77777777" w:rsidR="00071D1C" w:rsidRPr="00B138F3" w:rsidRDefault="00071D1C" w:rsidP="00B46D58">
      <w:pPr>
        <w:widowControl w:val="0"/>
        <w:spacing w:after="160"/>
        <w:ind w:firstLine="709"/>
        <w:jc w:val="both"/>
        <w:rPr>
          <w:rFonts w:ascii="GHEA Grapalat" w:hAnsi="GHEA Grapalat"/>
          <w:b/>
        </w:rPr>
      </w:pPr>
    </w:p>
    <w:p w14:paraId="5ACA1F85"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17280A2F"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61B70E2" w14:textId="77777777" w:rsidR="00071D1C" w:rsidRPr="00B138F3" w:rsidRDefault="00071D1C" w:rsidP="00B46D58">
      <w:pPr>
        <w:widowControl w:val="0"/>
        <w:spacing w:after="160"/>
        <w:ind w:firstLine="709"/>
        <w:jc w:val="both"/>
        <w:rPr>
          <w:rFonts w:ascii="GHEA Grapalat" w:hAnsi="GHEA Grapalat" w:cs="Times Armenian"/>
        </w:rPr>
      </w:pPr>
    </w:p>
    <w:p w14:paraId="15C676B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79C4A0BE"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757929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459E43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638C9C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46B7B7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A6C7D9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за товар </w:t>
      </w:r>
      <w:r w:rsidRPr="00B138F3">
        <w:rPr>
          <w:rFonts w:ascii="GHEA Grapalat" w:hAnsi="GHEA Grapalat"/>
        </w:rPr>
        <w:lastRenderedPageBreak/>
        <w:t>суммы.</w:t>
      </w:r>
    </w:p>
    <w:p w14:paraId="3F1BD3C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997D6F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411F07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E6887B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6B2C4B4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D50D90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1A2D3A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1E9EC66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C2D0B6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71AF6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60644B4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2A8147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052706B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453A0F6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5F6E8AC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2ECDC13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267A302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896F5F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2676A8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46EE722"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DA5C34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B40DF3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2C047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5776F7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1FC64E7"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AB7B3A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24730CCB"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6CBE916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5DCE51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64DD16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5267A7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D90B03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62C5E17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C683D4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603572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69328FB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3C11E13"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lastRenderedPageBreak/>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2ABA5A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DFDEC7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164E54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6BB8A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7"/>
        <w:t>18</w:t>
      </w:r>
      <w:r w:rsidR="00C45B20" w:rsidRPr="00B138F3">
        <w:rPr>
          <w:rFonts w:ascii="GHEA Grapalat" w:hAnsi="GHEA Grapalat"/>
        </w:rPr>
        <w:t>.</w:t>
      </w:r>
    </w:p>
    <w:p w14:paraId="43B40727"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6C8342B3"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02A2BD93"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384F5D4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7BA8BC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A91C629"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8"/>
        <w:t>19</w:t>
      </w:r>
      <w:r w:rsidRPr="00B138F3">
        <w:rPr>
          <w:rFonts w:ascii="GHEA Grapalat" w:hAnsi="GHEA Grapalat"/>
        </w:rPr>
        <w:t>.</w:t>
      </w:r>
    </w:p>
    <w:p w14:paraId="356BDD73"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061B545B"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617FD6C9"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05FD1E9"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70498E7"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66ADE25"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4CD8D57B"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582B7AF"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2CD92E8" w14:textId="77777777" w:rsidR="00BE5F44" w:rsidRDefault="00BE5F44" w:rsidP="00B46D58">
      <w:pPr>
        <w:widowControl w:val="0"/>
        <w:tabs>
          <w:tab w:val="left" w:pos="1134"/>
        </w:tabs>
        <w:spacing w:after="160"/>
        <w:ind w:firstLine="567"/>
        <w:jc w:val="both"/>
        <w:rPr>
          <w:rFonts w:ascii="GHEA Grapalat" w:hAnsi="GHEA Grapalat"/>
        </w:rPr>
      </w:pPr>
    </w:p>
    <w:p w14:paraId="5389C26B"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66F471B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ABA5F9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w:t>
      </w:r>
      <w:r w:rsidRPr="00B138F3">
        <w:rPr>
          <w:rFonts w:ascii="GHEA Grapalat" w:hAnsi="GHEA Grapalat"/>
        </w:rPr>
        <w:lastRenderedPageBreak/>
        <w:t>(ноль целых пять сотых) процента от цены подлежащего поставке, но не поставленного товара.</w:t>
      </w:r>
    </w:p>
    <w:p w14:paraId="6AF18728"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EDAF3E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40CCC89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B389F4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6442145"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4EBD14CE" w14:textId="77777777" w:rsidR="00D52566" w:rsidRPr="00B138F3" w:rsidRDefault="00D52566" w:rsidP="00B46D58">
      <w:pPr>
        <w:rPr>
          <w:rFonts w:ascii="GHEA Grapalat" w:hAnsi="GHEA Grapalat"/>
          <w:lang w:val="hy-AM"/>
        </w:rPr>
      </w:pPr>
    </w:p>
    <w:p w14:paraId="46D3FA47"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4D354EA8"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1176D35" w14:textId="77777777" w:rsidR="0094684E" w:rsidRPr="00B138F3" w:rsidRDefault="0094684E" w:rsidP="00B46D58">
      <w:pPr>
        <w:widowControl w:val="0"/>
        <w:spacing w:after="160"/>
        <w:jc w:val="center"/>
        <w:rPr>
          <w:rFonts w:ascii="GHEA Grapalat" w:hAnsi="GHEA Grapalat"/>
          <w:lang w:val="hy-AM"/>
        </w:rPr>
      </w:pPr>
    </w:p>
    <w:p w14:paraId="4AC54C7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0E1447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AF9902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30"/>
        <w:t>21</w:t>
      </w:r>
      <w:r w:rsidRPr="00B138F3">
        <w:rPr>
          <w:rFonts w:ascii="GHEA Grapalat" w:hAnsi="GHEA Grapalat"/>
        </w:rPr>
        <w:t>.</w:t>
      </w:r>
    </w:p>
    <w:p w14:paraId="131C403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3DD7AD0F"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616EBB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085CDDF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BB0498"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AAC3534"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B81DAA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FAD9BB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23CC40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1"/>
        <w:t>22</w:t>
      </w:r>
      <w:r w:rsidRPr="00B138F3">
        <w:rPr>
          <w:rFonts w:ascii="GHEA Grapalat" w:hAnsi="GHEA Grapalat"/>
        </w:rPr>
        <w:t>.</w:t>
      </w:r>
    </w:p>
    <w:p w14:paraId="703931F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B138F3">
        <w:rPr>
          <w:rFonts w:ascii="GHEA Grapalat" w:hAnsi="GHEA Grapalat"/>
        </w:rPr>
        <w:lastRenderedPageBreak/>
        <w:t>предусмотренные договором меры ответственности</w:t>
      </w:r>
      <w:r w:rsidR="00BC5D2F" w:rsidRPr="00B138F3">
        <w:rPr>
          <w:rStyle w:val="af6"/>
          <w:rFonts w:ascii="GHEA Grapalat" w:hAnsi="GHEA Grapalat"/>
        </w:rPr>
        <w:footnoteReference w:customMarkFollows="1" w:id="32"/>
        <w:t>23</w:t>
      </w:r>
      <w:r w:rsidRPr="00B138F3">
        <w:rPr>
          <w:rFonts w:ascii="GHEA Grapalat" w:hAnsi="GHEA Grapalat"/>
        </w:rPr>
        <w:t>.</w:t>
      </w:r>
    </w:p>
    <w:p w14:paraId="5D3F6A8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4E7006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D0677B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C2A445F"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C8DDB83"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92AF2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FAF988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E7A3DCA"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w:t>
      </w:r>
      <w:r w:rsidRPr="00B138F3">
        <w:rPr>
          <w:rFonts w:ascii="GHEA Grapalat" w:hAnsi="GHEA Grapalat"/>
        </w:rPr>
        <w:lastRenderedPageBreak/>
        <w:t xml:space="preserve">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3"/>
        <w:t>24</w:t>
      </w:r>
    </w:p>
    <w:p w14:paraId="42A15FA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4AF2857E" w14:textId="77777777" w:rsidTr="0016519F">
        <w:tc>
          <w:tcPr>
            <w:tcW w:w="4536" w:type="dxa"/>
          </w:tcPr>
          <w:p w14:paraId="43E03BE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C66CE6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5F093C2E"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05686B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127B7B7E" w14:textId="77777777" w:rsidR="00071D1C" w:rsidRPr="00B138F3" w:rsidRDefault="00071D1C" w:rsidP="00B46D58">
            <w:pPr>
              <w:widowControl w:val="0"/>
              <w:spacing w:after="160"/>
              <w:jc w:val="center"/>
              <w:rPr>
                <w:rFonts w:ascii="GHEA Grapalat" w:hAnsi="GHEA Grapalat"/>
              </w:rPr>
            </w:pPr>
          </w:p>
        </w:tc>
        <w:tc>
          <w:tcPr>
            <w:tcW w:w="4343" w:type="dxa"/>
          </w:tcPr>
          <w:p w14:paraId="263D562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A1F2C62"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38F66E37"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0EEF9D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4F7FFF3" w14:textId="77777777" w:rsidR="00382B60" w:rsidRDefault="00382B60" w:rsidP="00B46D58">
      <w:pPr>
        <w:widowControl w:val="0"/>
        <w:spacing w:after="160"/>
        <w:ind w:firstLine="567"/>
        <w:jc w:val="both"/>
        <w:rPr>
          <w:rFonts w:ascii="GHEA Grapalat" w:hAnsi="GHEA Grapalat"/>
          <w:i/>
          <w:lang w:val="hy-AM"/>
        </w:rPr>
      </w:pPr>
    </w:p>
    <w:p w14:paraId="4922EA9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5B8D759F" w14:textId="77777777" w:rsidR="00071D1C" w:rsidRPr="00B138F3" w:rsidRDefault="00071D1C" w:rsidP="00B46D58">
      <w:pPr>
        <w:widowControl w:val="0"/>
        <w:spacing w:after="160"/>
        <w:rPr>
          <w:rFonts w:ascii="GHEA Grapalat" w:hAnsi="GHEA Grapalat"/>
        </w:rPr>
      </w:pPr>
    </w:p>
    <w:p w14:paraId="5CE63066" w14:textId="77777777" w:rsidR="00071D1C" w:rsidRPr="00382B60" w:rsidRDefault="00071D1C" w:rsidP="00B46D58">
      <w:pPr>
        <w:widowControl w:val="0"/>
        <w:spacing w:after="160"/>
        <w:jc w:val="right"/>
        <w:rPr>
          <w:rFonts w:ascii="GHEA Grapalat" w:hAnsi="GHEA Grapalat"/>
        </w:rPr>
        <w:sectPr w:rsidR="00071D1C" w:rsidRPr="00382B60" w:rsidSect="009C5A9E">
          <w:footerReference w:type="default" r:id="rId13"/>
          <w:footnotePr>
            <w:pos w:val="beneathText"/>
          </w:footnotePr>
          <w:pgSz w:w="11906" w:h="16838" w:code="9"/>
          <w:pgMar w:top="720" w:right="720" w:bottom="720" w:left="720" w:header="561" w:footer="561" w:gutter="0"/>
          <w:cols w:space="720"/>
          <w:docGrid w:linePitch="326"/>
        </w:sectPr>
      </w:pPr>
    </w:p>
    <w:p w14:paraId="05DB9884" w14:textId="77777777" w:rsidR="00071D1C" w:rsidRPr="00CF0BC5" w:rsidRDefault="00071D1C" w:rsidP="00CF0BC5">
      <w:pPr>
        <w:widowControl w:val="0"/>
        <w:jc w:val="right"/>
        <w:rPr>
          <w:rFonts w:ascii="GHEA Grapalat" w:hAnsi="GHEA Grapalat"/>
          <w:i/>
          <w:sz w:val="22"/>
        </w:rPr>
      </w:pPr>
      <w:r w:rsidRPr="00CF0BC5">
        <w:rPr>
          <w:rFonts w:ascii="GHEA Grapalat" w:hAnsi="GHEA Grapalat"/>
          <w:i/>
          <w:sz w:val="22"/>
        </w:rPr>
        <w:lastRenderedPageBreak/>
        <w:t>Приложение № 1</w:t>
      </w:r>
    </w:p>
    <w:p w14:paraId="5476C32A" w14:textId="77777777" w:rsidR="00071D1C" w:rsidRPr="00CF0BC5" w:rsidRDefault="00071D1C" w:rsidP="00CF0BC5">
      <w:pPr>
        <w:widowControl w:val="0"/>
        <w:jc w:val="right"/>
        <w:rPr>
          <w:rFonts w:ascii="GHEA Grapalat" w:hAnsi="GHEA Grapalat"/>
          <w:i/>
          <w:sz w:val="22"/>
        </w:rPr>
      </w:pPr>
      <w:r w:rsidRPr="00CF0BC5">
        <w:rPr>
          <w:rFonts w:ascii="GHEA Grapalat" w:hAnsi="GHEA Grapalat"/>
          <w:i/>
          <w:sz w:val="22"/>
        </w:rPr>
        <w:t xml:space="preserve">к Договору под кодом </w:t>
      </w:r>
      <w:r w:rsidR="001D0249" w:rsidRPr="00CF0BC5">
        <w:rPr>
          <w:rFonts w:ascii="GHEA Grapalat" w:hAnsi="GHEA Grapalat"/>
          <w:i/>
          <w:sz w:val="22"/>
        </w:rPr>
        <w:br/>
      </w:r>
      <w:r w:rsidRPr="00CF0BC5">
        <w:rPr>
          <w:rFonts w:ascii="GHEA Grapalat" w:hAnsi="GHEA Grapalat"/>
          <w:i/>
          <w:sz w:val="22"/>
        </w:rPr>
        <w:t xml:space="preserve">заключенному </w:t>
      </w:r>
      <w:r w:rsidR="006132ED" w:rsidRPr="00CF0BC5">
        <w:rPr>
          <w:rFonts w:ascii="GHEA Grapalat" w:hAnsi="GHEA Grapalat"/>
          <w:i/>
          <w:sz w:val="22"/>
        </w:rPr>
        <w:t>"</w:t>
      </w:r>
      <w:r w:rsidR="00D52566" w:rsidRPr="00CF0BC5">
        <w:rPr>
          <w:rFonts w:ascii="GHEA Grapalat" w:hAnsi="GHEA Grapalat"/>
          <w:i/>
          <w:sz w:val="22"/>
        </w:rPr>
        <w:tab/>
      </w:r>
      <w:r w:rsidR="006132ED" w:rsidRPr="00CF0BC5">
        <w:rPr>
          <w:rFonts w:ascii="GHEA Grapalat" w:hAnsi="GHEA Grapalat"/>
          <w:i/>
          <w:sz w:val="22"/>
        </w:rPr>
        <w:t>"</w:t>
      </w:r>
      <w:r w:rsidR="00D52566" w:rsidRPr="00CF0BC5">
        <w:rPr>
          <w:rFonts w:ascii="GHEA Grapalat" w:hAnsi="GHEA Grapalat"/>
          <w:i/>
          <w:sz w:val="22"/>
        </w:rPr>
        <w:tab/>
      </w:r>
      <w:r w:rsidRPr="00CF0BC5">
        <w:rPr>
          <w:rFonts w:ascii="GHEA Grapalat" w:hAnsi="GHEA Grapalat"/>
          <w:i/>
          <w:sz w:val="22"/>
        </w:rPr>
        <w:t>20</w:t>
      </w:r>
      <w:r w:rsidR="00D52566" w:rsidRPr="00CF0BC5">
        <w:rPr>
          <w:rFonts w:ascii="GHEA Grapalat" w:hAnsi="GHEA Grapalat"/>
          <w:i/>
          <w:sz w:val="22"/>
        </w:rPr>
        <w:tab/>
      </w:r>
      <w:r w:rsidRPr="00CF0BC5">
        <w:rPr>
          <w:rFonts w:ascii="GHEA Grapalat" w:hAnsi="GHEA Grapalat"/>
          <w:i/>
          <w:sz w:val="22"/>
        </w:rPr>
        <w:t>г.</w:t>
      </w:r>
    </w:p>
    <w:p w14:paraId="6B29F979" w14:textId="77777777" w:rsidR="00071D1C" w:rsidRPr="00CF0BC5" w:rsidRDefault="00071D1C" w:rsidP="00CF0BC5">
      <w:pPr>
        <w:widowControl w:val="0"/>
        <w:jc w:val="center"/>
        <w:rPr>
          <w:rFonts w:ascii="GHEA Grapalat" w:hAnsi="GHEA Grapalat"/>
          <w:sz w:val="22"/>
        </w:rPr>
      </w:pPr>
      <w:r w:rsidRPr="00CF0BC5">
        <w:rPr>
          <w:rFonts w:ascii="GHEA Grapalat" w:hAnsi="GHEA Grapalat"/>
          <w:sz w:val="22"/>
        </w:rPr>
        <w:t>ТЕХНИЧЕСКА</w:t>
      </w:r>
      <w:r w:rsidR="001D0249" w:rsidRPr="00CF0BC5">
        <w:rPr>
          <w:rFonts w:ascii="GHEA Grapalat" w:hAnsi="GHEA Grapalat"/>
          <w:sz w:val="22"/>
        </w:rPr>
        <w:t>Я ХАРАКТЕРИСТИКА-ГРАФИК ЗАКУПКИ</w:t>
      </w:r>
    </w:p>
    <w:p w14:paraId="44548148" w14:textId="77777777" w:rsidR="00071D1C" w:rsidRPr="00CF0BC5" w:rsidRDefault="00071D1C" w:rsidP="00CF0BC5">
      <w:pPr>
        <w:widowControl w:val="0"/>
        <w:jc w:val="right"/>
        <w:rPr>
          <w:rFonts w:ascii="GHEA Grapalat" w:hAnsi="GHEA Grapalat"/>
          <w:sz w:val="22"/>
        </w:rPr>
      </w:pPr>
      <w:r w:rsidRPr="00CF0BC5">
        <w:rPr>
          <w:rFonts w:ascii="GHEA Grapalat" w:hAnsi="GHEA Grapalat"/>
          <w:sz w:val="22"/>
        </w:rPr>
        <w:t>Драмов РА</w:t>
      </w:r>
    </w:p>
    <w:tbl>
      <w:tblPr>
        <w:tblW w:w="16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92"/>
        <w:gridCol w:w="1839"/>
        <w:gridCol w:w="851"/>
        <w:gridCol w:w="4252"/>
        <w:gridCol w:w="992"/>
        <w:gridCol w:w="884"/>
        <w:gridCol w:w="817"/>
        <w:gridCol w:w="851"/>
        <w:gridCol w:w="850"/>
        <w:gridCol w:w="1027"/>
        <w:gridCol w:w="15"/>
        <w:gridCol w:w="943"/>
      </w:tblGrid>
      <w:tr w:rsidR="00B138F3" w:rsidRPr="00CF0BC5" w14:paraId="3C2198DD" w14:textId="77777777" w:rsidTr="0093409D">
        <w:trPr>
          <w:jc w:val="center"/>
        </w:trPr>
        <w:tc>
          <w:tcPr>
            <w:tcW w:w="16055" w:type="dxa"/>
            <w:gridSpan w:val="13"/>
          </w:tcPr>
          <w:p w14:paraId="78F07767" w14:textId="77777777" w:rsidR="00071D1C" w:rsidRPr="00CF0BC5" w:rsidRDefault="00071D1C" w:rsidP="00B46D58">
            <w:pPr>
              <w:widowControl w:val="0"/>
              <w:jc w:val="center"/>
              <w:rPr>
                <w:rFonts w:ascii="GHEA Grapalat" w:hAnsi="GHEA Grapalat"/>
                <w:sz w:val="16"/>
                <w:szCs w:val="16"/>
              </w:rPr>
            </w:pPr>
            <w:r w:rsidRPr="00CF0BC5">
              <w:rPr>
                <w:rFonts w:ascii="GHEA Grapalat" w:hAnsi="GHEA Grapalat"/>
                <w:sz w:val="16"/>
                <w:szCs w:val="16"/>
              </w:rPr>
              <w:t>Товар</w:t>
            </w:r>
          </w:p>
        </w:tc>
      </w:tr>
      <w:tr w:rsidR="00B138F3" w:rsidRPr="00CF0BC5" w14:paraId="74742286" w14:textId="77777777" w:rsidTr="0093409D">
        <w:trPr>
          <w:trHeight w:val="219"/>
          <w:jc w:val="center"/>
        </w:trPr>
        <w:tc>
          <w:tcPr>
            <w:tcW w:w="1242" w:type="dxa"/>
            <w:vMerge w:val="restart"/>
            <w:vAlign w:val="center"/>
          </w:tcPr>
          <w:p w14:paraId="6FF2263B" w14:textId="77777777" w:rsidR="00071D1C" w:rsidRPr="00CF0BC5" w:rsidRDefault="00071D1C" w:rsidP="00B46D58">
            <w:pPr>
              <w:widowControl w:val="0"/>
              <w:jc w:val="center"/>
              <w:rPr>
                <w:rFonts w:ascii="GHEA Grapalat" w:hAnsi="GHEA Grapalat"/>
                <w:sz w:val="16"/>
                <w:szCs w:val="16"/>
              </w:rPr>
            </w:pPr>
            <w:r w:rsidRPr="00CF0BC5">
              <w:rPr>
                <w:rFonts w:ascii="GHEA Grapalat" w:hAnsi="GHEA Grapalat"/>
                <w:sz w:val="16"/>
                <w:szCs w:val="16"/>
              </w:rPr>
              <w:t xml:space="preserve">номер предусмотренного </w:t>
            </w:r>
            <w:r w:rsidRPr="00CF0BC5">
              <w:rPr>
                <w:rFonts w:ascii="GHEA Grapalat" w:hAnsi="GHEA Grapalat"/>
                <w:spacing w:val="-6"/>
                <w:sz w:val="16"/>
                <w:szCs w:val="16"/>
              </w:rPr>
              <w:t>приглашением</w:t>
            </w:r>
            <w:r w:rsidRPr="00CF0BC5">
              <w:rPr>
                <w:rFonts w:ascii="GHEA Grapalat" w:hAnsi="GHEA Grapalat"/>
                <w:sz w:val="16"/>
                <w:szCs w:val="16"/>
              </w:rPr>
              <w:t xml:space="preserve"> лота</w:t>
            </w:r>
          </w:p>
        </w:tc>
        <w:tc>
          <w:tcPr>
            <w:tcW w:w="1492" w:type="dxa"/>
            <w:vMerge w:val="restart"/>
            <w:vAlign w:val="center"/>
          </w:tcPr>
          <w:p w14:paraId="37B19E5E" w14:textId="77777777" w:rsidR="00071D1C" w:rsidRPr="00CF0BC5" w:rsidRDefault="00071D1C" w:rsidP="00B46D58">
            <w:pPr>
              <w:widowControl w:val="0"/>
              <w:jc w:val="center"/>
              <w:rPr>
                <w:rFonts w:ascii="GHEA Grapalat" w:hAnsi="GHEA Grapalat"/>
                <w:sz w:val="16"/>
                <w:szCs w:val="16"/>
              </w:rPr>
            </w:pPr>
            <w:r w:rsidRPr="00CF0BC5">
              <w:rPr>
                <w:rFonts w:ascii="GHEA Grapalat" w:hAnsi="GHEA Grapalat"/>
                <w:sz w:val="16"/>
                <w:szCs w:val="16"/>
              </w:rPr>
              <w:t>промежуточный код, предусмотренный планом закупок по классификации ЕЗК (CPV)</w:t>
            </w:r>
          </w:p>
        </w:tc>
        <w:tc>
          <w:tcPr>
            <w:tcW w:w="1839" w:type="dxa"/>
            <w:vMerge w:val="restart"/>
            <w:vAlign w:val="center"/>
          </w:tcPr>
          <w:p w14:paraId="34155C95" w14:textId="77777777" w:rsidR="00071D1C" w:rsidRPr="00CF0BC5" w:rsidRDefault="001D0249" w:rsidP="00B64ECA">
            <w:pPr>
              <w:widowControl w:val="0"/>
              <w:jc w:val="center"/>
              <w:rPr>
                <w:rFonts w:ascii="GHEA Grapalat" w:hAnsi="GHEA Grapalat"/>
                <w:sz w:val="16"/>
                <w:szCs w:val="16"/>
                <w:lang w:val="en-US"/>
              </w:rPr>
            </w:pPr>
            <w:r w:rsidRPr="00CF0BC5">
              <w:rPr>
                <w:rFonts w:ascii="GHEA Grapalat" w:hAnsi="GHEA Grapalat"/>
                <w:sz w:val="16"/>
                <w:szCs w:val="16"/>
              </w:rPr>
              <w:t xml:space="preserve">наименование </w:t>
            </w:r>
          </w:p>
        </w:tc>
        <w:tc>
          <w:tcPr>
            <w:tcW w:w="851" w:type="dxa"/>
            <w:vMerge w:val="restart"/>
            <w:vAlign w:val="center"/>
          </w:tcPr>
          <w:p w14:paraId="328D9134" w14:textId="77777777" w:rsidR="00071D1C" w:rsidRPr="00CF0BC5" w:rsidRDefault="00A205BF" w:rsidP="00CF0BC5">
            <w:pPr>
              <w:widowControl w:val="0"/>
              <w:ind w:left="-96" w:right="-108"/>
              <w:jc w:val="center"/>
              <w:rPr>
                <w:rFonts w:ascii="GHEA Grapalat" w:hAnsi="GHEA Grapalat"/>
                <w:sz w:val="16"/>
                <w:szCs w:val="16"/>
              </w:rPr>
            </w:pPr>
            <w:r w:rsidRPr="00CF0BC5">
              <w:rPr>
                <w:rFonts w:ascii="GHEA Grapalat" w:hAnsi="GHEA Grapalat"/>
                <w:sz w:val="16"/>
                <w:szCs w:val="16"/>
              </w:rPr>
              <w:t>товарный знак,</w:t>
            </w:r>
            <w:r w:rsidRPr="00CF0BC5">
              <w:rPr>
                <w:rFonts w:ascii="GHEA Grapalat" w:hAnsi="GHEA Grapalat"/>
                <w:sz w:val="16"/>
                <w:szCs w:val="16"/>
                <w:lang w:val="hy-AM"/>
              </w:rPr>
              <w:t xml:space="preserve"> </w:t>
            </w:r>
            <w:r w:rsidR="00572629" w:rsidRPr="00CF0BC5">
              <w:rPr>
                <w:rFonts w:ascii="GHEA Grapalat" w:hAnsi="GHEA Grapalat"/>
                <w:sz w:val="16"/>
                <w:szCs w:val="16"/>
              </w:rPr>
              <w:t>фирменное наименование, модель</w:t>
            </w:r>
            <w:r w:rsidR="00317BD2" w:rsidRPr="00CF0BC5">
              <w:rPr>
                <w:rFonts w:ascii="GHEA Grapalat" w:hAnsi="GHEA Grapalat"/>
                <w:sz w:val="16"/>
                <w:szCs w:val="16"/>
                <w:lang w:val="hy-AM"/>
              </w:rPr>
              <w:t xml:space="preserve"> </w:t>
            </w:r>
            <w:r w:rsidR="00CC6362" w:rsidRPr="00CF0BC5">
              <w:rPr>
                <w:rFonts w:ascii="GHEA Grapalat" w:hAnsi="GHEA Grapalat"/>
                <w:sz w:val="16"/>
                <w:szCs w:val="16"/>
              </w:rPr>
              <w:t xml:space="preserve">и </w:t>
            </w:r>
            <w:r w:rsidR="009F06BA" w:rsidRPr="00CF0BC5">
              <w:rPr>
                <w:rFonts w:ascii="GHEA Grapalat" w:hAnsi="GHEA Grapalat"/>
                <w:sz w:val="16"/>
                <w:szCs w:val="16"/>
              </w:rPr>
              <w:t xml:space="preserve">наименование производителя </w:t>
            </w:r>
          </w:p>
        </w:tc>
        <w:tc>
          <w:tcPr>
            <w:tcW w:w="4252" w:type="dxa"/>
            <w:vMerge w:val="restart"/>
            <w:vAlign w:val="center"/>
          </w:tcPr>
          <w:p w14:paraId="7C083FE5" w14:textId="77777777" w:rsidR="00071D1C" w:rsidRPr="00CF0BC5" w:rsidRDefault="00071D1C" w:rsidP="00B46D58">
            <w:pPr>
              <w:widowControl w:val="0"/>
              <w:ind w:left="-108" w:right="-59"/>
              <w:jc w:val="center"/>
              <w:rPr>
                <w:rFonts w:ascii="GHEA Grapalat" w:hAnsi="GHEA Grapalat"/>
                <w:sz w:val="16"/>
                <w:szCs w:val="16"/>
              </w:rPr>
            </w:pPr>
            <w:r w:rsidRPr="00CF0BC5">
              <w:rPr>
                <w:rFonts w:ascii="GHEA Grapalat" w:hAnsi="GHEA Grapalat"/>
                <w:sz w:val="16"/>
                <w:szCs w:val="16"/>
              </w:rPr>
              <w:t>техническая характеристика</w:t>
            </w:r>
          </w:p>
        </w:tc>
        <w:tc>
          <w:tcPr>
            <w:tcW w:w="992" w:type="dxa"/>
            <w:vMerge w:val="restart"/>
            <w:vAlign w:val="center"/>
          </w:tcPr>
          <w:p w14:paraId="63882362" w14:textId="77777777" w:rsidR="00071D1C" w:rsidRPr="00CF0BC5" w:rsidRDefault="00071D1C" w:rsidP="00B46D58">
            <w:pPr>
              <w:widowControl w:val="0"/>
              <w:ind w:left="-48" w:right="-108"/>
              <w:jc w:val="center"/>
              <w:rPr>
                <w:rFonts w:ascii="GHEA Grapalat" w:hAnsi="GHEA Grapalat"/>
                <w:sz w:val="16"/>
                <w:szCs w:val="16"/>
              </w:rPr>
            </w:pPr>
            <w:r w:rsidRPr="00CF0BC5">
              <w:rPr>
                <w:rFonts w:ascii="GHEA Grapalat" w:hAnsi="GHEA Grapalat"/>
                <w:sz w:val="16"/>
                <w:szCs w:val="16"/>
              </w:rPr>
              <w:t>единица измерения</w:t>
            </w:r>
          </w:p>
        </w:tc>
        <w:tc>
          <w:tcPr>
            <w:tcW w:w="884" w:type="dxa"/>
            <w:vMerge w:val="restart"/>
            <w:vAlign w:val="center"/>
          </w:tcPr>
          <w:p w14:paraId="78C255B8" w14:textId="77777777" w:rsidR="00071D1C" w:rsidRPr="00CF0BC5" w:rsidRDefault="00071D1C" w:rsidP="00B46D58">
            <w:pPr>
              <w:widowControl w:val="0"/>
              <w:ind w:left="-108" w:right="-108"/>
              <w:jc w:val="center"/>
              <w:rPr>
                <w:rFonts w:ascii="GHEA Grapalat" w:hAnsi="GHEA Grapalat"/>
                <w:sz w:val="16"/>
                <w:szCs w:val="16"/>
              </w:rPr>
            </w:pPr>
            <w:r w:rsidRPr="00CF0BC5">
              <w:rPr>
                <w:rFonts w:ascii="GHEA Grapalat" w:hAnsi="GHEA Grapalat"/>
                <w:sz w:val="16"/>
                <w:szCs w:val="16"/>
              </w:rPr>
              <w:t>цена единицы/драмов РА</w:t>
            </w:r>
          </w:p>
        </w:tc>
        <w:tc>
          <w:tcPr>
            <w:tcW w:w="817" w:type="dxa"/>
            <w:vMerge w:val="restart"/>
            <w:vAlign w:val="center"/>
          </w:tcPr>
          <w:p w14:paraId="525F5BFE" w14:textId="77777777" w:rsidR="00071D1C" w:rsidRPr="00CF0BC5" w:rsidRDefault="00071D1C" w:rsidP="00B46D58">
            <w:pPr>
              <w:widowControl w:val="0"/>
              <w:ind w:left="-108" w:right="-108"/>
              <w:jc w:val="center"/>
              <w:rPr>
                <w:rFonts w:ascii="GHEA Grapalat" w:hAnsi="GHEA Grapalat"/>
                <w:sz w:val="16"/>
                <w:szCs w:val="16"/>
              </w:rPr>
            </w:pPr>
            <w:r w:rsidRPr="00CF0BC5">
              <w:rPr>
                <w:rFonts w:ascii="GHEA Grapalat" w:hAnsi="GHEA Grapalat"/>
                <w:sz w:val="16"/>
                <w:szCs w:val="16"/>
              </w:rPr>
              <w:t>общая цена/драмов РА</w:t>
            </w:r>
          </w:p>
        </w:tc>
        <w:tc>
          <w:tcPr>
            <w:tcW w:w="851" w:type="dxa"/>
            <w:vMerge w:val="restart"/>
            <w:vAlign w:val="center"/>
          </w:tcPr>
          <w:p w14:paraId="2F590BB2" w14:textId="77777777" w:rsidR="00071D1C" w:rsidRPr="00CF0BC5" w:rsidRDefault="00071D1C" w:rsidP="00B46D58">
            <w:pPr>
              <w:widowControl w:val="0"/>
              <w:ind w:left="-126" w:right="-108"/>
              <w:jc w:val="center"/>
              <w:rPr>
                <w:rFonts w:ascii="GHEA Grapalat" w:hAnsi="GHEA Grapalat"/>
                <w:sz w:val="16"/>
                <w:szCs w:val="16"/>
              </w:rPr>
            </w:pPr>
            <w:r w:rsidRPr="00CF0BC5">
              <w:rPr>
                <w:rFonts w:ascii="GHEA Grapalat" w:hAnsi="GHEA Grapalat"/>
                <w:sz w:val="16"/>
                <w:szCs w:val="16"/>
              </w:rPr>
              <w:t>общий объем</w:t>
            </w:r>
          </w:p>
        </w:tc>
        <w:tc>
          <w:tcPr>
            <w:tcW w:w="2835" w:type="dxa"/>
            <w:gridSpan w:val="4"/>
            <w:vAlign w:val="center"/>
          </w:tcPr>
          <w:p w14:paraId="06227F23" w14:textId="77777777" w:rsidR="00071D1C" w:rsidRPr="00CF0BC5" w:rsidRDefault="00071D1C" w:rsidP="00B46D58">
            <w:pPr>
              <w:widowControl w:val="0"/>
              <w:jc w:val="center"/>
              <w:rPr>
                <w:rFonts w:ascii="GHEA Grapalat" w:hAnsi="GHEA Grapalat"/>
                <w:sz w:val="16"/>
                <w:szCs w:val="16"/>
              </w:rPr>
            </w:pPr>
            <w:r w:rsidRPr="00CF0BC5">
              <w:rPr>
                <w:rFonts w:ascii="GHEA Grapalat" w:hAnsi="GHEA Grapalat"/>
                <w:sz w:val="16"/>
                <w:szCs w:val="16"/>
              </w:rPr>
              <w:t>поставки</w:t>
            </w:r>
          </w:p>
        </w:tc>
      </w:tr>
      <w:tr w:rsidR="00B138F3" w:rsidRPr="00CF0BC5" w14:paraId="3A0B1EDE" w14:textId="77777777" w:rsidTr="0093409D">
        <w:trPr>
          <w:trHeight w:val="445"/>
          <w:jc w:val="center"/>
        </w:trPr>
        <w:tc>
          <w:tcPr>
            <w:tcW w:w="1242" w:type="dxa"/>
            <w:vMerge/>
            <w:vAlign w:val="center"/>
          </w:tcPr>
          <w:p w14:paraId="265D7374" w14:textId="77777777" w:rsidR="00071D1C" w:rsidRPr="00CF0BC5" w:rsidRDefault="00071D1C" w:rsidP="00B46D58">
            <w:pPr>
              <w:widowControl w:val="0"/>
              <w:jc w:val="center"/>
              <w:rPr>
                <w:rFonts w:ascii="GHEA Grapalat" w:hAnsi="GHEA Grapalat"/>
                <w:sz w:val="16"/>
                <w:szCs w:val="16"/>
              </w:rPr>
            </w:pPr>
          </w:p>
        </w:tc>
        <w:tc>
          <w:tcPr>
            <w:tcW w:w="1492" w:type="dxa"/>
            <w:vMerge/>
            <w:vAlign w:val="center"/>
          </w:tcPr>
          <w:p w14:paraId="6A22FDE2" w14:textId="77777777" w:rsidR="00071D1C" w:rsidRPr="00CF0BC5" w:rsidRDefault="00071D1C" w:rsidP="00B46D58">
            <w:pPr>
              <w:widowControl w:val="0"/>
              <w:jc w:val="center"/>
              <w:rPr>
                <w:rFonts w:ascii="GHEA Grapalat" w:hAnsi="GHEA Grapalat"/>
                <w:sz w:val="16"/>
                <w:szCs w:val="16"/>
              </w:rPr>
            </w:pPr>
          </w:p>
        </w:tc>
        <w:tc>
          <w:tcPr>
            <w:tcW w:w="1839" w:type="dxa"/>
            <w:vMerge/>
            <w:vAlign w:val="center"/>
          </w:tcPr>
          <w:p w14:paraId="5B72B1A6" w14:textId="77777777" w:rsidR="00071D1C" w:rsidRPr="00CF0BC5" w:rsidRDefault="00071D1C" w:rsidP="00B46D58">
            <w:pPr>
              <w:widowControl w:val="0"/>
              <w:jc w:val="center"/>
              <w:rPr>
                <w:rFonts w:ascii="GHEA Grapalat" w:hAnsi="GHEA Grapalat"/>
                <w:sz w:val="16"/>
                <w:szCs w:val="16"/>
              </w:rPr>
            </w:pPr>
          </w:p>
        </w:tc>
        <w:tc>
          <w:tcPr>
            <w:tcW w:w="851" w:type="dxa"/>
            <w:vMerge/>
            <w:vAlign w:val="center"/>
          </w:tcPr>
          <w:p w14:paraId="5A161262" w14:textId="77777777" w:rsidR="00071D1C" w:rsidRPr="00CF0BC5" w:rsidRDefault="00071D1C" w:rsidP="00B46D58">
            <w:pPr>
              <w:widowControl w:val="0"/>
              <w:jc w:val="center"/>
              <w:rPr>
                <w:rFonts w:ascii="GHEA Grapalat" w:hAnsi="GHEA Grapalat"/>
                <w:sz w:val="16"/>
                <w:szCs w:val="16"/>
              </w:rPr>
            </w:pPr>
          </w:p>
        </w:tc>
        <w:tc>
          <w:tcPr>
            <w:tcW w:w="4252" w:type="dxa"/>
            <w:vMerge/>
            <w:vAlign w:val="center"/>
          </w:tcPr>
          <w:p w14:paraId="1BCC14B8" w14:textId="77777777" w:rsidR="00071D1C" w:rsidRPr="00CF0BC5" w:rsidRDefault="00071D1C" w:rsidP="00B46D58">
            <w:pPr>
              <w:widowControl w:val="0"/>
              <w:jc w:val="center"/>
              <w:rPr>
                <w:rFonts w:ascii="GHEA Grapalat" w:hAnsi="GHEA Grapalat"/>
                <w:sz w:val="16"/>
                <w:szCs w:val="16"/>
              </w:rPr>
            </w:pPr>
          </w:p>
        </w:tc>
        <w:tc>
          <w:tcPr>
            <w:tcW w:w="992" w:type="dxa"/>
            <w:vMerge/>
            <w:vAlign w:val="center"/>
          </w:tcPr>
          <w:p w14:paraId="7F438585" w14:textId="77777777" w:rsidR="00071D1C" w:rsidRPr="00CF0BC5" w:rsidRDefault="00071D1C" w:rsidP="00B46D58">
            <w:pPr>
              <w:widowControl w:val="0"/>
              <w:jc w:val="center"/>
              <w:rPr>
                <w:rFonts w:ascii="GHEA Grapalat" w:hAnsi="GHEA Grapalat"/>
                <w:sz w:val="16"/>
                <w:szCs w:val="16"/>
              </w:rPr>
            </w:pPr>
          </w:p>
        </w:tc>
        <w:tc>
          <w:tcPr>
            <w:tcW w:w="884" w:type="dxa"/>
            <w:vMerge/>
            <w:vAlign w:val="center"/>
          </w:tcPr>
          <w:p w14:paraId="5C6645BD" w14:textId="77777777" w:rsidR="00071D1C" w:rsidRPr="00CF0BC5" w:rsidRDefault="00071D1C" w:rsidP="00B46D58">
            <w:pPr>
              <w:widowControl w:val="0"/>
              <w:jc w:val="center"/>
              <w:rPr>
                <w:rFonts w:ascii="GHEA Grapalat" w:hAnsi="GHEA Grapalat"/>
                <w:sz w:val="16"/>
                <w:szCs w:val="16"/>
              </w:rPr>
            </w:pPr>
          </w:p>
        </w:tc>
        <w:tc>
          <w:tcPr>
            <w:tcW w:w="817" w:type="dxa"/>
            <w:vMerge/>
            <w:vAlign w:val="center"/>
          </w:tcPr>
          <w:p w14:paraId="5A8E3867" w14:textId="77777777" w:rsidR="00071D1C" w:rsidRPr="00CF0BC5" w:rsidRDefault="00071D1C" w:rsidP="00B46D58">
            <w:pPr>
              <w:widowControl w:val="0"/>
              <w:jc w:val="center"/>
              <w:rPr>
                <w:rFonts w:ascii="GHEA Grapalat" w:hAnsi="GHEA Grapalat"/>
                <w:sz w:val="16"/>
                <w:szCs w:val="16"/>
              </w:rPr>
            </w:pPr>
          </w:p>
        </w:tc>
        <w:tc>
          <w:tcPr>
            <w:tcW w:w="851" w:type="dxa"/>
            <w:vMerge/>
            <w:vAlign w:val="center"/>
          </w:tcPr>
          <w:p w14:paraId="1D16B1F8" w14:textId="77777777" w:rsidR="00071D1C" w:rsidRPr="00CF0BC5" w:rsidRDefault="00071D1C" w:rsidP="00B46D58">
            <w:pPr>
              <w:widowControl w:val="0"/>
              <w:jc w:val="center"/>
              <w:rPr>
                <w:rFonts w:ascii="GHEA Grapalat" w:hAnsi="GHEA Grapalat"/>
                <w:sz w:val="16"/>
                <w:szCs w:val="16"/>
              </w:rPr>
            </w:pPr>
          </w:p>
        </w:tc>
        <w:tc>
          <w:tcPr>
            <w:tcW w:w="850" w:type="dxa"/>
            <w:vAlign w:val="center"/>
          </w:tcPr>
          <w:p w14:paraId="0AB635D0" w14:textId="77777777" w:rsidR="00071D1C" w:rsidRPr="00CF0BC5" w:rsidRDefault="00071D1C" w:rsidP="00B46D58">
            <w:pPr>
              <w:widowControl w:val="0"/>
              <w:ind w:left="-108" w:right="-108"/>
              <w:jc w:val="center"/>
              <w:rPr>
                <w:rFonts w:ascii="GHEA Grapalat" w:hAnsi="GHEA Grapalat"/>
                <w:sz w:val="16"/>
                <w:szCs w:val="16"/>
              </w:rPr>
            </w:pPr>
            <w:r w:rsidRPr="00CF0BC5">
              <w:rPr>
                <w:rFonts w:ascii="GHEA Grapalat" w:hAnsi="GHEA Grapalat"/>
                <w:sz w:val="16"/>
                <w:szCs w:val="16"/>
              </w:rPr>
              <w:t>адрес</w:t>
            </w:r>
          </w:p>
        </w:tc>
        <w:tc>
          <w:tcPr>
            <w:tcW w:w="1042" w:type="dxa"/>
            <w:gridSpan w:val="2"/>
            <w:vAlign w:val="center"/>
          </w:tcPr>
          <w:p w14:paraId="0B3B2151" w14:textId="77777777" w:rsidR="00071D1C" w:rsidRPr="00CF0BC5" w:rsidRDefault="00071D1C" w:rsidP="00B46D58">
            <w:pPr>
              <w:widowControl w:val="0"/>
              <w:ind w:left="-46" w:right="-84"/>
              <w:jc w:val="center"/>
              <w:rPr>
                <w:rFonts w:ascii="GHEA Grapalat" w:hAnsi="GHEA Grapalat"/>
                <w:sz w:val="16"/>
                <w:szCs w:val="16"/>
              </w:rPr>
            </w:pPr>
            <w:r w:rsidRPr="00CF0BC5">
              <w:rPr>
                <w:rFonts w:ascii="GHEA Grapalat" w:hAnsi="GHEA Grapalat"/>
                <w:sz w:val="16"/>
                <w:szCs w:val="16"/>
              </w:rPr>
              <w:t>подлежащее поставке количество товара</w:t>
            </w:r>
          </w:p>
        </w:tc>
        <w:tc>
          <w:tcPr>
            <w:tcW w:w="943" w:type="dxa"/>
            <w:vAlign w:val="center"/>
          </w:tcPr>
          <w:p w14:paraId="7679CF1A" w14:textId="77777777" w:rsidR="00700C81" w:rsidRPr="00CF0BC5" w:rsidRDefault="005646FC" w:rsidP="00CF0BC5">
            <w:pPr>
              <w:widowControl w:val="0"/>
              <w:ind w:left="-132" w:right="-129"/>
              <w:jc w:val="center"/>
              <w:rPr>
                <w:rFonts w:ascii="GHEA Grapalat" w:hAnsi="GHEA Grapalat"/>
                <w:sz w:val="16"/>
                <w:szCs w:val="16"/>
                <w:lang w:val="en-US"/>
              </w:rPr>
            </w:pPr>
            <w:r w:rsidRPr="00CF0BC5">
              <w:rPr>
                <w:rFonts w:ascii="GHEA Grapalat" w:hAnsi="GHEA Grapalat"/>
                <w:sz w:val="16"/>
                <w:szCs w:val="16"/>
              </w:rPr>
              <w:t>с</w:t>
            </w:r>
            <w:r w:rsidR="00700C81" w:rsidRPr="00CF0BC5">
              <w:rPr>
                <w:rFonts w:ascii="GHEA Grapalat" w:hAnsi="GHEA Grapalat"/>
                <w:sz w:val="16"/>
                <w:szCs w:val="16"/>
              </w:rPr>
              <w:t>рок</w:t>
            </w:r>
          </w:p>
        </w:tc>
      </w:tr>
      <w:tr w:rsidR="00487A7D" w:rsidRPr="00CF0BC5" w14:paraId="366A0CEF" w14:textId="77777777" w:rsidTr="0093409D">
        <w:trPr>
          <w:jc w:val="center"/>
        </w:trPr>
        <w:tc>
          <w:tcPr>
            <w:tcW w:w="1242" w:type="dxa"/>
            <w:vAlign w:val="center"/>
          </w:tcPr>
          <w:p w14:paraId="5512CE2E" w14:textId="48098DB1" w:rsidR="00487A7D" w:rsidRPr="00741333" w:rsidRDefault="00741333" w:rsidP="00487A7D">
            <w:pPr>
              <w:jc w:val="center"/>
              <w:rPr>
                <w:rFonts w:ascii="GHEA Grapalat" w:hAnsi="GHEA Grapalat" w:cs="Calibri"/>
                <w:sz w:val="16"/>
                <w:szCs w:val="16"/>
                <w:lang w:val="en-US"/>
              </w:rPr>
            </w:pPr>
            <w:r>
              <w:rPr>
                <w:rFonts w:ascii="GHEA Grapalat" w:hAnsi="GHEA Grapalat" w:cs="Calibri"/>
                <w:sz w:val="16"/>
                <w:szCs w:val="16"/>
                <w:lang w:val="en-US" w:bidi="ar-EG"/>
              </w:rPr>
              <w:t>1</w:t>
            </w:r>
          </w:p>
        </w:tc>
        <w:tc>
          <w:tcPr>
            <w:tcW w:w="1492" w:type="dxa"/>
            <w:vAlign w:val="center"/>
          </w:tcPr>
          <w:p w14:paraId="4D7C8EEE" w14:textId="6B31BEDC" w:rsidR="00487A7D" w:rsidRPr="004700BC" w:rsidRDefault="004700BC" w:rsidP="00487A7D">
            <w:pPr>
              <w:jc w:val="center"/>
              <w:rPr>
                <w:rFonts w:ascii="GHEA Grapalat" w:hAnsi="GHEA Grapalat"/>
                <w:sz w:val="16"/>
                <w:szCs w:val="16"/>
              </w:rPr>
            </w:pPr>
            <w:r w:rsidRPr="004700BC">
              <w:rPr>
                <w:rFonts w:ascii="GHEA Grapalat" w:hAnsi="GHEA Grapalat"/>
                <w:sz w:val="16"/>
                <w:szCs w:val="16"/>
              </w:rPr>
              <w:t>32341190</w:t>
            </w:r>
          </w:p>
        </w:tc>
        <w:tc>
          <w:tcPr>
            <w:tcW w:w="1839" w:type="dxa"/>
            <w:vAlign w:val="center"/>
          </w:tcPr>
          <w:p w14:paraId="3E842098" w14:textId="271B444C" w:rsidR="00487A7D" w:rsidRPr="0093569A" w:rsidRDefault="00003887" w:rsidP="00487A7D">
            <w:pPr>
              <w:jc w:val="center"/>
              <w:rPr>
                <w:rFonts w:ascii="GHEA Grapalat" w:hAnsi="GHEA Grapalat"/>
                <w:sz w:val="16"/>
                <w:szCs w:val="16"/>
              </w:rPr>
            </w:pPr>
            <w:r>
              <w:rPr>
                <w:rFonts w:ascii="GHEA Grapalat" w:hAnsi="GHEA Grapalat"/>
                <w:sz w:val="16"/>
                <w:szCs w:val="16"/>
              </w:rPr>
              <w:t>Система звукового оповещения (с установкой)</w:t>
            </w:r>
          </w:p>
        </w:tc>
        <w:tc>
          <w:tcPr>
            <w:tcW w:w="851" w:type="dxa"/>
            <w:vAlign w:val="center"/>
          </w:tcPr>
          <w:p w14:paraId="6DE342C7" w14:textId="77777777" w:rsidR="00487A7D" w:rsidRPr="0093569A" w:rsidRDefault="00487A7D" w:rsidP="00487A7D">
            <w:pPr>
              <w:widowControl w:val="0"/>
              <w:jc w:val="center"/>
              <w:rPr>
                <w:rFonts w:ascii="GHEA Grapalat" w:hAnsi="GHEA Grapalat"/>
                <w:sz w:val="16"/>
                <w:szCs w:val="16"/>
              </w:rPr>
            </w:pPr>
          </w:p>
        </w:tc>
        <w:tc>
          <w:tcPr>
            <w:tcW w:w="4252" w:type="dxa"/>
            <w:vAlign w:val="center"/>
          </w:tcPr>
          <w:p w14:paraId="4285CB26" w14:textId="426732E8" w:rsidR="00487A7D" w:rsidRPr="0093569A" w:rsidRDefault="004700BC" w:rsidP="003720AB">
            <w:pPr>
              <w:rPr>
                <w:rFonts w:ascii="GHEA Grapalat" w:hAnsi="GHEA Grapalat"/>
                <w:sz w:val="16"/>
                <w:szCs w:val="16"/>
              </w:rPr>
            </w:pPr>
            <w:r w:rsidRPr="004700BC">
              <w:rPr>
                <w:rFonts w:ascii="GHEA Grapalat" w:hAnsi="GHEA Grapalat"/>
                <w:sz w:val="16"/>
                <w:szCs w:val="16"/>
              </w:rPr>
              <w:t>Электрическая система звукового оповещения колокольни состоит из громкоговорителей, системы автоматического управления музыкальными колоколами, усилителя, крепёжных деталей и преобразователей, кабелей и других принадлежностей.</w:t>
            </w:r>
            <w:r w:rsidRPr="004700BC">
              <w:rPr>
                <w:rFonts w:ascii="GHEA Grapalat" w:hAnsi="GHEA Grapalat"/>
                <w:sz w:val="16"/>
                <w:szCs w:val="16"/>
              </w:rPr>
              <w:br/>
              <w:t>Вышеуказанное оборудование, кабели и принадлежности предоставляются Поставщиком и должны соответствовать прилагаемому техническому заданию-1. В случае необходимости Поставщик обязан за свой счёт и своими средствами предоставить дополнительные устройства, оборудование, детали и принадлежности, не указанные в техническом задании-1, для обеспечения функционирования данной системы.</w:t>
            </w:r>
            <w:r w:rsidRPr="004700BC">
              <w:rPr>
                <w:rFonts w:ascii="GHEA Grapalat" w:hAnsi="GHEA Grapalat"/>
                <w:sz w:val="16"/>
                <w:szCs w:val="16"/>
              </w:rPr>
              <w:br/>
              <w:t>Гарантийные сроки на товары, указанные в комплектации, — не менее 1 года. Товары, указанные в комплектации, должны быть новыми, не бывшими в употреблении.</w:t>
            </w:r>
            <w:r w:rsidRPr="004700BC">
              <w:rPr>
                <w:rFonts w:ascii="GHEA Grapalat" w:hAnsi="GHEA Grapalat"/>
                <w:sz w:val="16"/>
                <w:szCs w:val="16"/>
              </w:rPr>
              <w:br/>
              <w:t>Транспортировка, разгрузка, установка, монтаж, программирование, тестирование, ввод системы в эксплуатацию, а также инструктаж соответствующего специалиста осуществляются Поставщиком.</w:t>
            </w:r>
            <w:r w:rsidRPr="004700BC">
              <w:rPr>
                <w:rFonts w:ascii="GHEA Grapalat" w:hAnsi="GHEA Grapalat"/>
                <w:sz w:val="16"/>
                <w:szCs w:val="16"/>
              </w:rPr>
              <w:br/>
              <w:t>Устройства, оборудование, детали и принадлежности, входящие в систему (включая применяемые в них технологии), должны быть совместимы между собой, а также быть распространёнными, то есть технологии должны применяться более чем двумя производителями.</w:t>
            </w:r>
            <w:r w:rsidRPr="004700BC">
              <w:rPr>
                <w:rFonts w:ascii="GHEA Grapalat" w:hAnsi="GHEA Grapalat"/>
                <w:sz w:val="16"/>
                <w:szCs w:val="16"/>
              </w:rPr>
              <w:br/>
              <w:t xml:space="preserve">Размещение оборудования, прокладка кабелей и </w:t>
            </w:r>
            <w:r w:rsidRPr="004700BC">
              <w:rPr>
                <w:rFonts w:ascii="GHEA Grapalat" w:hAnsi="GHEA Grapalat"/>
                <w:sz w:val="16"/>
                <w:szCs w:val="16"/>
              </w:rPr>
              <w:lastRenderedPageBreak/>
              <w:t>цветовые решения должны быть согласованы с Покупателем с учётом особенностей территории. Участник может на месте осмотреть и ознакомиться с возможными вариантами размещения, прокладки кабелей и цветовых решений.</w:t>
            </w:r>
            <w:r w:rsidRPr="004700BC">
              <w:rPr>
                <w:rFonts w:ascii="GHEA Grapalat" w:hAnsi="GHEA Grapalat"/>
                <w:sz w:val="16"/>
                <w:szCs w:val="16"/>
              </w:rPr>
              <w:br/>
              <w:t>Техническое задание-1 прилагается.</w:t>
            </w:r>
          </w:p>
        </w:tc>
        <w:tc>
          <w:tcPr>
            <w:tcW w:w="992" w:type="dxa"/>
            <w:vAlign w:val="center"/>
          </w:tcPr>
          <w:p w14:paraId="21CF3837" w14:textId="6CEB5EFA" w:rsidR="00487A7D" w:rsidRPr="0093569A" w:rsidRDefault="004700BC" w:rsidP="00487A7D">
            <w:pPr>
              <w:widowControl w:val="0"/>
              <w:spacing w:after="120"/>
              <w:jc w:val="center"/>
              <w:rPr>
                <w:rFonts w:ascii="GHEA Grapalat" w:hAnsi="GHEA Grapalat"/>
                <w:sz w:val="16"/>
                <w:szCs w:val="16"/>
              </w:rPr>
            </w:pPr>
            <w:r w:rsidRPr="004700BC">
              <w:rPr>
                <w:rFonts w:ascii="GHEA Grapalat" w:hAnsi="GHEA Grapalat"/>
                <w:sz w:val="16"/>
                <w:szCs w:val="16"/>
              </w:rPr>
              <w:lastRenderedPageBreak/>
              <w:t>Комплектация</w:t>
            </w:r>
          </w:p>
        </w:tc>
        <w:tc>
          <w:tcPr>
            <w:tcW w:w="884" w:type="dxa"/>
            <w:vAlign w:val="center"/>
          </w:tcPr>
          <w:p w14:paraId="25AC4D6E" w14:textId="14579DC7" w:rsidR="00487A7D" w:rsidRPr="0093569A" w:rsidRDefault="00487A7D" w:rsidP="00487A7D">
            <w:pPr>
              <w:widowControl w:val="0"/>
              <w:spacing w:after="120"/>
              <w:jc w:val="center"/>
              <w:rPr>
                <w:rFonts w:ascii="GHEA Grapalat" w:hAnsi="GHEA Grapalat"/>
                <w:sz w:val="16"/>
                <w:szCs w:val="16"/>
              </w:rPr>
            </w:pPr>
          </w:p>
        </w:tc>
        <w:tc>
          <w:tcPr>
            <w:tcW w:w="817" w:type="dxa"/>
            <w:vAlign w:val="center"/>
          </w:tcPr>
          <w:p w14:paraId="5E233852" w14:textId="4D3C10A6" w:rsidR="00487A7D" w:rsidRPr="004700BC" w:rsidRDefault="00487A7D" w:rsidP="00487A7D">
            <w:pPr>
              <w:jc w:val="center"/>
              <w:rPr>
                <w:rFonts w:ascii="GHEA Grapalat" w:hAnsi="GHEA Grapalat"/>
                <w:sz w:val="16"/>
                <w:szCs w:val="16"/>
              </w:rPr>
            </w:pPr>
          </w:p>
        </w:tc>
        <w:tc>
          <w:tcPr>
            <w:tcW w:w="851" w:type="dxa"/>
            <w:vAlign w:val="center"/>
          </w:tcPr>
          <w:p w14:paraId="083486F2" w14:textId="558A6F46" w:rsidR="00487A7D" w:rsidRPr="004700BC" w:rsidRDefault="004700BC" w:rsidP="00487A7D">
            <w:pPr>
              <w:jc w:val="center"/>
              <w:rPr>
                <w:rFonts w:ascii="GHEA Grapalat" w:hAnsi="GHEA Grapalat"/>
                <w:sz w:val="16"/>
                <w:szCs w:val="16"/>
              </w:rPr>
            </w:pPr>
            <w:r w:rsidRPr="004700BC">
              <w:rPr>
                <w:rFonts w:ascii="GHEA Grapalat" w:hAnsi="GHEA Grapalat"/>
                <w:sz w:val="16"/>
                <w:szCs w:val="16"/>
              </w:rPr>
              <w:t>1</w:t>
            </w:r>
          </w:p>
        </w:tc>
        <w:tc>
          <w:tcPr>
            <w:tcW w:w="850" w:type="dxa"/>
            <w:vAlign w:val="center"/>
          </w:tcPr>
          <w:p w14:paraId="6229ADA1" w14:textId="61C4AF1B" w:rsidR="00487A7D" w:rsidRPr="00371744" w:rsidRDefault="004700BC" w:rsidP="00487A7D">
            <w:pPr>
              <w:jc w:val="center"/>
              <w:rPr>
                <w:rFonts w:ascii="GHEA Grapalat" w:hAnsi="GHEA Grapalat"/>
                <w:sz w:val="16"/>
                <w:szCs w:val="16"/>
              </w:rPr>
            </w:pPr>
            <w:r w:rsidRPr="004700BC">
              <w:rPr>
                <w:rFonts w:ascii="GHEA Grapalat" w:hAnsi="GHEA Grapalat"/>
                <w:sz w:val="16"/>
                <w:szCs w:val="16"/>
              </w:rPr>
              <w:t>Армения, Армавирская область, с. Аракс, ул. Даниел-Бек Пирумян, 1</w:t>
            </w:r>
          </w:p>
        </w:tc>
        <w:tc>
          <w:tcPr>
            <w:tcW w:w="1027" w:type="dxa"/>
            <w:vAlign w:val="center"/>
          </w:tcPr>
          <w:p w14:paraId="73F6F0C5" w14:textId="1C6CD935" w:rsidR="00487A7D" w:rsidRPr="004700BC" w:rsidRDefault="004700BC" w:rsidP="00487A7D">
            <w:pPr>
              <w:jc w:val="center"/>
              <w:rPr>
                <w:rFonts w:ascii="GHEA Grapalat" w:hAnsi="GHEA Grapalat"/>
                <w:sz w:val="16"/>
                <w:szCs w:val="16"/>
              </w:rPr>
            </w:pPr>
            <w:r w:rsidRPr="004700BC">
              <w:rPr>
                <w:rFonts w:ascii="GHEA Grapalat" w:hAnsi="GHEA Grapalat"/>
                <w:sz w:val="16"/>
                <w:szCs w:val="16"/>
              </w:rPr>
              <w:t>1</w:t>
            </w:r>
          </w:p>
        </w:tc>
        <w:tc>
          <w:tcPr>
            <w:tcW w:w="958" w:type="dxa"/>
            <w:gridSpan w:val="2"/>
            <w:vAlign w:val="center"/>
          </w:tcPr>
          <w:p w14:paraId="637FBC5C" w14:textId="600A3A65" w:rsidR="00487A7D" w:rsidRPr="004700BC" w:rsidRDefault="004700BC" w:rsidP="00487A7D">
            <w:pPr>
              <w:jc w:val="center"/>
              <w:rPr>
                <w:rFonts w:ascii="GHEA Grapalat" w:hAnsi="GHEA Grapalat"/>
                <w:sz w:val="16"/>
                <w:szCs w:val="16"/>
              </w:rPr>
            </w:pPr>
            <w:r w:rsidRPr="004700BC">
              <w:rPr>
                <w:rFonts w:ascii="GHEA Grapalat" w:hAnsi="GHEA Grapalat"/>
                <w:sz w:val="16"/>
                <w:szCs w:val="16"/>
              </w:rPr>
              <w:t>Поставка осуществляется в течение 20 календарных дней со дня вступления в силу договора, заключаемого между сторонами, за исключением случаев, когда Исполнитель соглашается выполнить работы в более короткий срок։</w:t>
            </w:r>
          </w:p>
        </w:tc>
      </w:tr>
    </w:tbl>
    <w:p w14:paraId="1D7EFBCD" w14:textId="14B4FA4A" w:rsidR="00F954E8" w:rsidRDefault="00F954E8" w:rsidP="00B46D58">
      <w:pPr>
        <w:widowControl w:val="0"/>
        <w:jc w:val="both"/>
        <w:rPr>
          <w:rFonts w:ascii="GHEA Grapalat" w:hAnsi="GHEA Grapalat"/>
        </w:rPr>
      </w:pPr>
    </w:p>
    <w:p w14:paraId="7DF29862" w14:textId="5ECCEDF2" w:rsidR="004700BC" w:rsidRDefault="004700BC" w:rsidP="00B46D58">
      <w:pPr>
        <w:widowControl w:val="0"/>
        <w:jc w:val="both"/>
        <w:rPr>
          <w:rFonts w:ascii="GHEA Grapalat" w:hAnsi="GHEA Grapalat"/>
        </w:rPr>
      </w:pPr>
    </w:p>
    <w:tbl>
      <w:tblPr>
        <w:tblW w:w="110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
        <w:gridCol w:w="8955"/>
        <w:gridCol w:w="850"/>
        <w:gridCol w:w="846"/>
      </w:tblGrid>
      <w:tr w:rsidR="004700BC" w:rsidRPr="00055A4A" w14:paraId="7B9DDFEA" w14:textId="77777777" w:rsidTr="00E47A48">
        <w:trPr>
          <w:trHeight w:val="20"/>
        </w:trPr>
        <w:tc>
          <w:tcPr>
            <w:tcW w:w="11052" w:type="dxa"/>
            <w:gridSpan w:val="4"/>
            <w:shd w:val="clear" w:color="auto" w:fill="auto"/>
            <w:vAlign w:val="center"/>
          </w:tcPr>
          <w:p w14:paraId="1255AB6B" w14:textId="22E0FD54" w:rsidR="004700BC" w:rsidRPr="004700BC" w:rsidRDefault="005A6EE7" w:rsidP="004700BC">
            <w:pPr>
              <w:jc w:val="center"/>
              <w:rPr>
                <w:rFonts w:ascii="GHEA Grapalat" w:hAnsi="GHEA Grapalat"/>
                <w:sz w:val="18"/>
                <w:szCs w:val="18"/>
              </w:rPr>
            </w:pPr>
            <w:r>
              <w:t>ТЕХНИЧЕСКОЕ ЗАДАНИЕ-1</w:t>
            </w:r>
          </w:p>
        </w:tc>
      </w:tr>
      <w:tr w:rsidR="004700BC" w:rsidRPr="00055A4A" w14:paraId="1D040DCA" w14:textId="77777777" w:rsidTr="005A6EE7">
        <w:trPr>
          <w:trHeight w:val="484"/>
        </w:trPr>
        <w:tc>
          <w:tcPr>
            <w:tcW w:w="401" w:type="dxa"/>
            <w:vMerge w:val="restart"/>
            <w:shd w:val="clear" w:color="auto" w:fill="auto"/>
            <w:vAlign w:val="center"/>
          </w:tcPr>
          <w:p w14:paraId="72A40F1D" w14:textId="77777777" w:rsidR="004700BC" w:rsidRPr="005A6EE7" w:rsidRDefault="004700BC" w:rsidP="005A6EE7">
            <w:pPr>
              <w:jc w:val="center"/>
            </w:pPr>
            <w:r w:rsidRPr="005A6EE7">
              <w:t>N/N</w:t>
            </w:r>
          </w:p>
        </w:tc>
        <w:tc>
          <w:tcPr>
            <w:tcW w:w="8955" w:type="dxa"/>
            <w:vMerge w:val="restart"/>
            <w:shd w:val="clear" w:color="auto" w:fill="auto"/>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720"/>
              <w:gridCol w:w="5033"/>
            </w:tblGrid>
            <w:tr w:rsidR="004700BC" w:rsidRPr="005A6EE7" w14:paraId="3027684A" w14:textId="77777777" w:rsidTr="004700BC">
              <w:trPr>
                <w:trHeight w:val="149"/>
                <w:tblHeader/>
                <w:tblCellSpacing w:w="15" w:type="dxa"/>
              </w:trPr>
              <w:tc>
                <w:tcPr>
                  <w:tcW w:w="675" w:type="dxa"/>
                  <w:vAlign w:val="center"/>
                  <w:hideMark/>
                </w:tcPr>
                <w:p w14:paraId="5F97B997" w14:textId="1A91D410" w:rsidR="004700BC" w:rsidRPr="005A6EE7" w:rsidRDefault="004700BC" w:rsidP="005A6EE7">
                  <w:pPr>
                    <w:jc w:val="center"/>
                  </w:pPr>
                </w:p>
              </w:tc>
              <w:tc>
                <w:tcPr>
                  <w:tcW w:w="4988" w:type="dxa"/>
                  <w:vAlign w:val="center"/>
                  <w:hideMark/>
                </w:tcPr>
                <w:p w14:paraId="5AB7BADC" w14:textId="77777777" w:rsidR="004700BC" w:rsidRPr="005A6EE7" w:rsidRDefault="004700BC" w:rsidP="005A6EE7">
                  <w:pPr>
                    <w:jc w:val="center"/>
                  </w:pPr>
                  <w:r w:rsidRPr="005A6EE7">
                    <w:t>Наименование / технические характеристики</w:t>
                  </w:r>
                </w:p>
              </w:tc>
            </w:tr>
          </w:tbl>
          <w:p w14:paraId="1AE4B629" w14:textId="5415B398" w:rsidR="004700BC" w:rsidRPr="005A6EE7" w:rsidRDefault="004700BC" w:rsidP="005A6EE7">
            <w:pPr>
              <w:jc w:val="center"/>
            </w:pPr>
          </w:p>
        </w:tc>
        <w:tc>
          <w:tcPr>
            <w:tcW w:w="850" w:type="dxa"/>
            <w:vMerge w:val="restart"/>
            <w:shd w:val="clear" w:color="auto" w:fill="auto"/>
            <w:vAlign w:val="center"/>
          </w:tcPr>
          <w:p w14:paraId="532D08A7" w14:textId="7906929D" w:rsidR="004700BC" w:rsidRPr="005A6EE7" w:rsidRDefault="004700BC" w:rsidP="005A6EE7">
            <w:pPr>
              <w:jc w:val="center"/>
            </w:pPr>
            <w:r w:rsidRPr="005A6EE7">
              <w:t>Ед. изм.</w:t>
            </w:r>
          </w:p>
        </w:tc>
        <w:tc>
          <w:tcPr>
            <w:tcW w:w="846" w:type="dxa"/>
            <w:vMerge w:val="restart"/>
            <w:shd w:val="clear" w:color="auto" w:fill="auto"/>
            <w:vAlign w:val="center"/>
          </w:tcPr>
          <w:p w14:paraId="01B1CCA2" w14:textId="0C337C56" w:rsidR="004700BC" w:rsidRPr="005A6EE7" w:rsidRDefault="004700BC" w:rsidP="005A6EE7">
            <w:pPr>
              <w:jc w:val="center"/>
            </w:pPr>
            <w:r w:rsidRPr="005A6EE7">
              <w:t>Кол-во</w:t>
            </w:r>
          </w:p>
        </w:tc>
      </w:tr>
      <w:tr w:rsidR="004700BC" w:rsidRPr="00055A4A" w14:paraId="729CB3AF" w14:textId="77777777" w:rsidTr="00E47A48">
        <w:trPr>
          <w:trHeight w:val="484"/>
        </w:trPr>
        <w:tc>
          <w:tcPr>
            <w:tcW w:w="401" w:type="dxa"/>
            <w:vMerge/>
            <w:vAlign w:val="center"/>
          </w:tcPr>
          <w:p w14:paraId="3F91B4EF" w14:textId="77777777" w:rsidR="004700BC" w:rsidRPr="00055A4A" w:rsidRDefault="004700BC" w:rsidP="00E47A48">
            <w:pPr>
              <w:rPr>
                <w:rFonts w:ascii="GHEA Grapalat" w:hAnsi="GHEA Grapalat" w:cs="Calibri"/>
                <w:b/>
                <w:bCs/>
                <w:color w:val="000000" w:themeColor="text1"/>
                <w:sz w:val="18"/>
                <w:szCs w:val="18"/>
              </w:rPr>
            </w:pPr>
          </w:p>
        </w:tc>
        <w:tc>
          <w:tcPr>
            <w:tcW w:w="8955" w:type="dxa"/>
            <w:vMerge/>
            <w:vAlign w:val="center"/>
          </w:tcPr>
          <w:p w14:paraId="53D7084B" w14:textId="77777777" w:rsidR="004700BC" w:rsidRPr="00055A4A" w:rsidRDefault="004700BC" w:rsidP="00E47A48">
            <w:pPr>
              <w:rPr>
                <w:rFonts w:ascii="GHEA Grapalat" w:hAnsi="GHEA Grapalat" w:cs="Calibri"/>
                <w:b/>
                <w:bCs/>
                <w:color w:val="000000" w:themeColor="text1"/>
                <w:sz w:val="18"/>
                <w:szCs w:val="18"/>
              </w:rPr>
            </w:pPr>
          </w:p>
        </w:tc>
        <w:tc>
          <w:tcPr>
            <w:tcW w:w="850" w:type="dxa"/>
            <w:vMerge/>
            <w:shd w:val="clear" w:color="auto" w:fill="auto"/>
            <w:vAlign w:val="center"/>
          </w:tcPr>
          <w:p w14:paraId="7B660C6B" w14:textId="77777777" w:rsidR="004700BC" w:rsidRPr="00055A4A" w:rsidRDefault="004700BC" w:rsidP="00E47A48">
            <w:pPr>
              <w:rPr>
                <w:rFonts w:ascii="GHEA Grapalat" w:hAnsi="GHEA Grapalat" w:cs="Calibri"/>
                <w:b/>
                <w:bCs/>
                <w:color w:val="000000" w:themeColor="text1"/>
                <w:sz w:val="18"/>
                <w:szCs w:val="18"/>
              </w:rPr>
            </w:pPr>
          </w:p>
        </w:tc>
        <w:tc>
          <w:tcPr>
            <w:tcW w:w="846" w:type="dxa"/>
            <w:vMerge/>
            <w:vAlign w:val="center"/>
          </w:tcPr>
          <w:p w14:paraId="14F769A6" w14:textId="77777777" w:rsidR="004700BC" w:rsidRPr="00055A4A" w:rsidRDefault="004700BC" w:rsidP="00E47A48">
            <w:pPr>
              <w:rPr>
                <w:rFonts w:ascii="GHEA Grapalat" w:hAnsi="GHEA Grapalat" w:cs="Calibri"/>
                <w:b/>
                <w:bCs/>
                <w:color w:val="000000" w:themeColor="text1"/>
                <w:sz w:val="20"/>
                <w:szCs w:val="18"/>
              </w:rPr>
            </w:pPr>
          </w:p>
        </w:tc>
      </w:tr>
      <w:tr w:rsidR="004700BC" w:rsidRPr="00055A4A" w14:paraId="3D3DE61D" w14:textId="77777777" w:rsidTr="005A6EE7">
        <w:trPr>
          <w:trHeight w:val="242"/>
        </w:trPr>
        <w:tc>
          <w:tcPr>
            <w:tcW w:w="401" w:type="dxa"/>
            <w:vMerge/>
            <w:vAlign w:val="center"/>
          </w:tcPr>
          <w:p w14:paraId="00A62B20" w14:textId="77777777" w:rsidR="004700BC" w:rsidRPr="00055A4A" w:rsidRDefault="004700BC" w:rsidP="00E47A48">
            <w:pPr>
              <w:rPr>
                <w:rFonts w:ascii="GHEA Grapalat" w:hAnsi="GHEA Grapalat" w:cs="Calibri"/>
                <w:b/>
                <w:bCs/>
                <w:color w:val="000000" w:themeColor="text1"/>
                <w:sz w:val="18"/>
                <w:szCs w:val="18"/>
              </w:rPr>
            </w:pPr>
          </w:p>
        </w:tc>
        <w:tc>
          <w:tcPr>
            <w:tcW w:w="8955" w:type="dxa"/>
            <w:vMerge/>
            <w:vAlign w:val="center"/>
          </w:tcPr>
          <w:p w14:paraId="01D1297E" w14:textId="77777777" w:rsidR="004700BC" w:rsidRPr="00055A4A" w:rsidRDefault="004700BC" w:rsidP="00E47A48">
            <w:pPr>
              <w:rPr>
                <w:rFonts w:ascii="GHEA Grapalat" w:hAnsi="GHEA Grapalat" w:cs="Calibri"/>
                <w:b/>
                <w:bCs/>
                <w:color w:val="000000" w:themeColor="text1"/>
                <w:sz w:val="18"/>
                <w:szCs w:val="18"/>
              </w:rPr>
            </w:pPr>
          </w:p>
        </w:tc>
        <w:tc>
          <w:tcPr>
            <w:tcW w:w="850" w:type="dxa"/>
            <w:vMerge/>
            <w:shd w:val="clear" w:color="auto" w:fill="auto"/>
            <w:vAlign w:val="center"/>
          </w:tcPr>
          <w:p w14:paraId="50318976" w14:textId="77777777" w:rsidR="004700BC" w:rsidRPr="00055A4A" w:rsidRDefault="004700BC" w:rsidP="00E47A48">
            <w:pPr>
              <w:rPr>
                <w:rFonts w:ascii="GHEA Grapalat" w:hAnsi="GHEA Grapalat" w:cs="Calibri"/>
                <w:b/>
                <w:bCs/>
                <w:color w:val="000000" w:themeColor="text1"/>
                <w:sz w:val="18"/>
                <w:szCs w:val="18"/>
              </w:rPr>
            </w:pPr>
          </w:p>
        </w:tc>
        <w:tc>
          <w:tcPr>
            <w:tcW w:w="846" w:type="dxa"/>
            <w:vMerge/>
            <w:vAlign w:val="center"/>
          </w:tcPr>
          <w:p w14:paraId="17734C2C" w14:textId="77777777" w:rsidR="004700BC" w:rsidRPr="00055A4A" w:rsidRDefault="004700BC" w:rsidP="00E47A48">
            <w:pPr>
              <w:rPr>
                <w:rFonts w:ascii="GHEA Grapalat" w:hAnsi="GHEA Grapalat" w:cs="Calibri"/>
                <w:b/>
                <w:bCs/>
                <w:color w:val="000000" w:themeColor="text1"/>
                <w:sz w:val="20"/>
                <w:szCs w:val="18"/>
              </w:rPr>
            </w:pPr>
          </w:p>
        </w:tc>
      </w:tr>
      <w:tr w:rsidR="004700BC" w:rsidRPr="00055A4A" w14:paraId="36A93102" w14:textId="77777777" w:rsidTr="00E47A48">
        <w:trPr>
          <w:trHeight w:val="141"/>
        </w:trPr>
        <w:tc>
          <w:tcPr>
            <w:tcW w:w="401" w:type="dxa"/>
            <w:shd w:val="clear" w:color="auto" w:fill="auto"/>
            <w:vAlign w:val="center"/>
          </w:tcPr>
          <w:p w14:paraId="0AB1ADDF" w14:textId="77777777" w:rsidR="004700BC" w:rsidRPr="00055A4A" w:rsidRDefault="004700BC" w:rsidP="00E47A48">
            <w:pPr>
              <w:jc w:val="center"/>
              <w:rPr>
                <w:rFonts w:ascii="GHEA Grapalat" w:hAnsi="GHEA Grapalat" w:cs="Calibri"/>
                <w:b/>
                <w:bCs/>
                <w:color w:val="000000" w:themeColor="text1"/>
                <w:sz w:val="18"/>
                <w:szCs w:val="18"/>
              </w:rPr>
            </w:pPr>
            <w:r>
              <w:rPr>
                <w:rFonts w:ascii="GHEA Grapalat" w:hAnsi="GHEA Grapalat" w:cs="Calibri"/>
                <w:b/>
                <w:bCs/>
                <w:color w:val="000000" w:themeColor="text1"/>
                <w:sz w:val="18"/>
                <w:szCs w:val="18"/>
              </w:rPr>
              <w:t>1</w:t>
            </w:r>
          </w:p>
        </w:tc>
        <w:tc>
          <w:tcPr>
            <w:tcW w:w="8955" w:type="dxa"/>
            <w:shd w:val="clear" w:color="auto" w:fill="auto"/>
            <w:vAlign w:val="center"/>
          </w:tcPr>
          <w:p w14:paraId="5D67F47D" w14:textId="77777777" w:rsidR="004700BC" w:rsidRPr="00055A4A" w:rsidRDefault="004700BC" w:rsidP="00E47A48">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2</w:t>
            </w:r>
          </w:p>
        </w:tc>
        <w:tc>
          <w:tcPr>
            <w:tcW w:w="850" w:type="dxa"/>
            <w:shd w:val="clear" w:color="auto" w:fill="auto"/>
            <w:vAlign w:val="center"/>
          </w:tcPr>
          <w:p w14:paraId="781B4D40" w14:textId="77777777" w:rsidR="004700BC" w:rsidRPr="00055A4A" w:rsidRDefault="004700BC" w:rsidP="00E47A48">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3</w:t>
            </w:r>
          </w:p>
        </w:tc>
        <w:tc>
          <w:tcPr>
            <w:tcW w:w="846" w:type="dxa"/>
            <w:shd w:val="clear" w:color="auto" w:fill="auto"/>
            <w:vAlign w:val="center"/>
          </w:tcPr>
          <w:p w14:paraId="4A6F9B64" w14:textId="77777777" w:rsidR="004700BC" w:rsidRPr="00055A4A" w:rsidRDefault="004700BC" w:rsidP="00E47A48">
            <w:pPr>
              <w:jc w:val="center"/>
              <w:rPr>
                <w:rFonts w:ascii="GHEA Grapalat" w:hAnsi="GHEA Grapalat" w:cs="Calibri"/>
                <w:b/>
                <w:bCs/>
                <w:color w:val="000000" w:themeColor="text1"/>
                <w:sz w:val="20"/>
                <w:szCs w:val="18"/>
              </w:rPr>
            </w:pPr>
            <w:r w:rsidRPr="00055A4A">
              <w:rPr>
                <w:rFonts w:ascii="GHEA Grapalat" w:hAnsi="GHEA Grapalat" w:cs="Calibri"/>
                <w:b/>
                <w:bCs/>
                <w:color w:val="000000" w:themeColor="text1"/>
                <w:sz w:val="20"/>
                <w:szCs w:val="18"/>
              </w:rPr>
              <w:t>4</w:t>
            </w:r>
          </w:p>
        </w:tc>
      </w:tr>
      <w:tr w:rsidR="004700BC" w:rsidRPr="00055A4A" w14:paraId="0C963D09" w14:textId="77777777" w:rsidTr="00E47A48">
        <w:trPr>
          <w:trHeight w:val="462"/>
        </w:trPr>
        <w:tc>
          <w:tcPr>
            <w:tcW w:w="401" w:type="dxa"/>
            <w:shd w:val="clear" w:color="auto" w:fill="auto"/>
            <w:vAlign w:val="center"/>
          </w:tcPr>
          <w:p w14:paraId="13C9DFDD" w14:textId="77777777" w:rsidR="004700BC" w:rsidRPr="00055A4A" w:rsidRDefault="004700BC" w:rsidP="00E47A48">
            <w:pPr>
              <w:jc w:val="center"/>
              <w:rPr>
                <w:rFonts w:ascii="GHEA Grapalat" w:hAnsi="GHEA Grapalat" w:cs="Calibri"/>
                <w:b/>
                <w:bCs/>
                <w:color w:val="000000" w:themeColor="text1"/>
                <w:sz w:val="18"/>
                <w:szCs w:val="18"/>
              </w:rPr>
            </w:pPr>
          </w:p>
        </w:tc>
        <w:tc>
          <w:tcPr>
            <w:tcW w:w="8955" w:type="dxa"/>
            <w:shd w:val="clear" w:color="auto" w:fill="auto"/>
            <w:vAlign w:val="center"/>
          </w:tcPr>
          <w:p w14:paraId="429DD55C" w14:textId="38220515" w:rsidR="004700BC" w:rsidRPr="00055A4A" w:rsidRDefault="005A6EE7" w:rsidP="00E47A48">
            <w:pPr>
              <w:jc w:val="center"/>
              <w:rPr>
                <w:rFonts w:ascii="GHEA Grapalat" w:eastAsia="GHEA Grapalat" w:hAnsi="GHEA Grapalat" w:cs="GHEA Grapalat"/>
                <w:b/>
                <w:color w:val="000000" w:themeColor="text1"/>
                <w:sz w:val="18"/>
                <w:szCs w:val="18"/>
              </w:rPr>
            </w:pPr>
            <w:r>
              <w:t>ЭЛЕКТРИЧЕСКАЯ СИСТЕМА ЗВУКОВОГО ОПОВЕЩЕНИЯ КОЛОКОЛЬНИ</w:t>
            </w:r>
          </w:p>
        </w:tc>
        <w:tc>
          <w:tcPr>
            <w:tcW w:w="850" w:type="dxa"/>
            <w:shd w:val="clear" w:color="auto" w:fill="auto"/>
            <w:vAlign w:val="center"/>
          </w:tcPr>
          <w:p w14:paraId="3C0F0D7A" w14:textId="77777777" w:rsidR="004700BC" w:rsidRPr="00055A4A" w:rsidRDefault="004700BC" w:rsidP="00E47A48">
            <w:pPr>
              <w:jc w:val="center"/>
              <w:rPr>
                <w:rFonts w:ascii="GHEA Grapalat" w:hAnsi="GHEA Grapalat" w:cs="Calibri"/>
                <w:b/>
                <w:bCs/>
                <w:color w:val="000000" w:themeColor="text1"/>
                <w:sz w:val="18"/>
                <w:szCs w:val="18"/>
              </w:rPr>
            </w:pPr>
          </w:p>
        </w:tc>
        <w:tc>
          <w:tcPr>
            <w:tcW w:w="846" w:type="dxa"/>
            <w:shd w:val="clear" w:color="auto" w:fill="auto"/>
            <w:vAlign w:val="center"/>
          </w:tcPr>
          <w:p w14:paraId="2884E01B" w14:textId="77777777" w:rsidR="004700BC" w:rsidRPr="00055A4A" w:rsidRDefault="004700BC" w:rsidP="00E47A48">
            <w:pPr>
              <w:jc w:val="center"/>
              <w:rPr>
                <w:rFonts w:ascii="GHEA Grapalat" w:hAnsi="GHEA Grapalat" w:cs="Calibri"/>
                <w:b/>
                <w:bCs/>
                <w:color w:val="000000" w:themeColor="text1"/>
                <w:sz w:val="20"/>
                <w:szCs w:val="18"/>
              </w:rPr>
            </w:pPr>
          </w:p>
        </w:tc>
      </w:tr>
      <w:tr w:rsidR="005A6EE7" w:rsidRPr="00055A4A" w14:paraId="33111D3A" w14:textId="77777777" w:rsidTr="005A6EE7">
        <w:trPr>
          <w:trHeight w:val="20"/>
        </w:trPr>
        <w:tc>
          <w:tcPr>
            <w:tcW w:w="401" w:type="dxa"/>
            <w:shd w:val="clear" w:color="auto" w:fill="auto"/>
            <w:vAlign w:val="center"/>
          </w:tcPr>
          <w:p w14:paraId="7AB031D9" w14:textId="77777777" w:rsidR="005A6EE7" w:rsidRPr="00055A4A" w:rsidRDefault="005A6EE7" w:rsidP="005A6EE7">
            <w:pPr>
              <w:jc w:val="center"/>
              <w:rPr>
                <w:rFonts w:ascii="GHEA Grapalat" w:hAnsi="GHEA Grapalat" w:cs="Calibri"/>
                <w:b/>
                <w:bCs/>
                <w:color w:val="000000" w:themeColor="text1"/>
                <w:sz w:val="18"/>
                <w:szCs w:val="18"/>
              </w:rPr>
            </w:pPr>
            <w:r>
              <w:rPr>
                <w:rFonts w:ascii="GHEA Grapalat" w:hAnsi="GHEA Grapalat" w:cs="Calibri"/>
                <w:b/>
                <w:bCs/>
                <w:color w:val="000000" w:themeColor="text1"/>
                <w:sz w:val="18"/>
                <w:szCs w:val="18"/>
              </w:rPr>
              <w:t>1</w:t>
            </w:r>
          </w:p>
        </w:tc>
        <w:tc>
          <w:tcPr>
            <w:tcW w:w="8955" w:type="dxa"/>
            <w:shd w:val="clear" w:color="auto" w:fill="auto"/>
            <w:vAlign w:val="center"/>
          </w:tcPr>
          <w:p w14:paraId="547538C8" w14:textId="3091535E"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Система автоматического управления музыкальными колоколами; напряжение питания AC 220–240 В, 50/60 Гц; память — SD-карта или встроенная память (для MP3/WAV файлов); программируемые колокола — до 50 и более независимых расписаний в день; интерфейс подключения — выход AUX (для подключения к усилителю) или встроенное реле; дисплей — LCD или LED цифровой дисплей (для отображения времени и настроек); точность времени — высокоточная схема Real Time Clock (RTC); энергонезависимость — встроенная батарея для сохранения настроек и времени (резервирование при отключении питания) или эквивалент. Место установки — в техническом люке колокольни.</w:t>
            </w:r>
          </w:p>
        </w:tc>
        <w:tc>
          <w:tcPr>
            <w:tcW w:w="850" w:type="dxa"/>
            <w:shd w:val="clear" w:color="auto" w:fill="auto"/>
            <w:vAlign w:val="center"/>
          </w:tcPr>
          <w:p w14:paraId="301040AD" w14:textId="27D2D3F0"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шт</w:t>
            </w:r>
          </w:p>
        </w:tc>
        <w:tc>
          <w:tcPr>
            <w:tcW w:w="846" w:type="dxa"/>
            <w:shd w:val="clear" w:color="auto" w:fill="auto"/>
            <w:vAlign w:val="center"/>
          </w:tcPr>
          <w:p w14:paraId="7A8DF586" w14:textId="51DC1574"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1</w:t>
            </w:r>
          </w:p>
        </w:tc>
      </w:tr>
      <w:tr w:rsidR="005A6EE7" w:rsidRPr="00055A4A" w14:paraId="2FA4834E" w14:textId="77777777" w:rsidTr="005A6EE7">
        <w:trPr>
          <w:trHeight w:val="20"/>
        </w:trPr>
        <w:tc>
          <w:tcPr>
            <w:tcW w:w="401" w:type="dxa"/>
            <w:shd w:val="clear" w:color="auto" w:fill="auto"/>
            <w:vAlign w:val="center"/>
          </w:tcPr>
          <w:p w14:paraId="329B042D" w14:textId="77777777" w:rsidR="005A6EE7" w:rsidRPr="00055A4A" w:rsidRDefault="005A6EE7" w:rsidP="005A6EE7">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2</w:t>
            </w:r>
          </w:p>
        </w:tc>
        <w:tc>
          <w:tcPr>
            <w:tcW w:w="8955" w:type="dxa"/>
            <w:shd w:val="clear" w:color="000000" w:fill="FFFFFF"/>
            <w:vAlign w:val="center"/>
          </w:tcPr>
          <w:tbl>
            <w:tblPr>
              <w:tblW w:w="968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10"/>
              <w:gridCol w:w="9579"/>
            </w:tblGrid>
            <w:tr w:rsidR="005A6EE7" w:rsidRPr="005A6EE7" w14:paraId="6625595E" w14:textId="77777777" w:rsidTr="005A6EE7">
              <w:trPr>
                <w:gridAfter w:val="1"/>
                <w:wAfter w:w="9534" w:type="dxa"/>
                <w:tblCellSpacing w:w="15" w:type="dxa"/>
              </w:trPr>
              <w:tc>
                <w:tcPr>
                  <w:tcW w:w="65" w:type="dxa"/>
                  <w:vAlign w:val="center"/>
                  <w:hideMark/>
                </w:tcPr>
                <w:p w14:paraId="5D60D056" w14:textId="77777777" w:rsidR="005A6EE7" w:rsidRPr="005A6EE7" w:rsidRDefault="005A6EE7" w:rsidP="005A6EE7">
                  <w:pPr>
                    <w:jc w:val="center"/>
                    <w:rPr>
                      <w:rFonts w:ascii="GHEA Grapalat" w:hAnsi="GHEA Grapalat" w:cs="Calibri"/>
                      <w:color w:val="000000" w:themeColor="text1"/>
                      <w:sz w:val="18"/>
                      <w:szCs w:val="18"/>
                      <w:lang w:val="hy-AM"/>
                    </w:rPr>
                  </w:pPr>
                </w:p>
              </w:tc>
            </w:tr>
            <w:tr w:rsidR="005A6EE7" w:rsidRPr="005A6EE7" w14:paraId="1A528644" w14:textId="77777777" w:rsidTr="005A6EE7">
              <w:trPr>
                <w:tblCellSpacing w:w="15" w:type="dxa"/>
              </w:trPr>
              <w:tc>
                <w:tcPr>
                  <w:tcW w:w="9629" w:type="dxa"/>
                  <w:gridSpan w:val="2"/>
                  <w:vAlign w:val="center"/>
                  <w:hideMark/>
                </w:tcPr>
                <w:p w14:paraId="23CD696F" w14:textId="77777777"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Усилитель: 4-канальный, мощность каждого канала 150 Вт, класс D; возможность работы по линиям 70 В и 100 В; каждый канал с индивидуальным регулятором громкости и LED-индикаторами; входная чувствительность — 1 В (±0,1 В); входное сопротивление — 20 кОм (балансное), 10 кОм (небалансное); отношение сигнал/шум (S/N) &gt; 95 дБ; суммарные гармонические искажения (THD+N) &lt; 0,1%; коэффициент усиления (Gain) — 40 дБ; разъёмы — Euroblock (для входов и выходов); питание — AC 110–240 В, 50/60 Гц (импульсный источник питания); системы защиты: от короткого замыкания, перегрева, ультразвуковых и радиочастотных помех, обрыва цепи, либо эквивалент. Место установки — в техническом люке колокольни.</w:t>
                  </w:r>
                </w:p>
              </w:tc>
            </w:tr>
          </w:tbl>
          <w:p w14:paraId="7FFBFE79" w14:textId="487F7964" w:rsidR="005A6EE7" w:rsidRPr="005A6EE7" w:rsidRDefault="005A6EE7" w:rsidP="005A6EE7">
            <w:pPr>
              <w:jc w:val="center"/>
              <w:rPr>
                <w:rFonts w:ascii="GHEA Grapalat" w:hAnsi="GHEA Grapalat" w:cs="Calibri"/>
                <w:color w:val="000000" w:themeColor="text1"/>
                <w:sz w:val="18"/>
                <w:szCs w:val="18"/>
                <w:lang w:val="hy-AM"/>
              </w:rPr>
            </w:pPr>
          </w:p>
        </w:tc>
        <w:tc>
          <w:tcPr>
            <w:tcW w:w="850" w:type="dxa"/>
            <w:shd w:val="clear" w:color="auto" w:fill="auto"/>
            <w:vAlign w:val="center"/>
          </w:tcPr>
          <w:p w14:paraId="015E56C8" w14:textId="10D3E517"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шт</w:t>
            </w:r>
          </w:p>
        </w:tc>
        <w:tc>
          <w:tcPr>
            <w:tcW w:w="846" w:type="dxa"/>
            <w:shd w:val="clear" w:color="auto" w:fill="auto"/>
            <w:vAlign w:val="center"/>
          </w:tcPr>
          <w:p w14:paraId="1B33DCA6" w14:textId="5F45CEF5"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1</w:t>
            </w:r>
          </w:p>
        </w:tc>
      </w:tr>
      <w:tr w:rsidR="005A6EE7" w:rsidRPr="00055A4A" w14:paraId="5AB4B753" w14:textId="77777777" w:rsidTr="005A6EE7">
        <w:trPr>
          <w:trHeight w:val="20"/>
        </w:trPr>
        <w:tc>
          <w:tcPr>
            <w:tcW w:w="401" w:type="dxa"/>
            <w:shd w:val="clear" w:color="auto" w:fill="auto"/>
            <w:vAlign w:val="center"/>
          </w:tcPr>
          <w:p w14:paraId="554E12C0" w14:textId="77777777" w:rsidR="005A6EE7" w:rsidRPr="00055A4A" w:rsidRDefault="005A6EE7" w:rsidP="005A6EE7">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3</w:t>
            </w:r>
          </w:p>
        </w:tc>
        <w:tc>
          <w:tcPr>
            <w:tcW w:w="8955" w:type="dxa"/>
            <w:shd w:val="clear" w:color="000000" w:fill="FFFFFF"/>
            <w:vAlign w:val="center"/>
          </w:tcPr>
          <w:p w14:paraId="2F3235EB" w14:textId="772058CB"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Пассивная колонная акустическая система; излучатели — 8 × 2,75</w:t>
            </w:r>
            <w:r w:rsidRPr="005A6EE7">
              <w:rPr>
                <w:rFonts w:ascii="Courier New" w:hAnsi="Courier New" w:cs="Courier New"/>
                <w:color w:val="000000" w:themeColor="text1"/>
                <w:sz w:val="18"/>
                <w:szCs w:val="18"/>
                <w:lang w:val="hy-AM"/>
              </w:rPr>
              <w:t>″</w:t>
            </w:r>
            <w:r w:rsidRPr="005A6EE7">
              <w:rPr>
                <w:rFonts w:ascii="GHEA Grapalat" w:hAnsi="GHEA Grapalat" w:cs="Calibri"/>
                <w:color w:val="000000" w:themeColor="text1"/>
                <w:sz w:val="18"/>
                <w:szCs w:val="18"/>
                <w:lang w:val="hy-AM"/>
              </w:rPr>
              <w:t xml:space="preserve"> широкополосных (Full-range) драйверов; мощность (RMS) — 200 Вт; импеданс — 8 Ом; трансформатор (линия 100 В) — 32 Вт; частотный диапазон — 150 Гц–20 кГц; чувствительность (1 Вт/1 м) — 93 дБ; максимальный SPL — 115 дБ; диаграмма направленности (H × V) — 140° × 20°; степень защиты — IP65; корпус — алюминиевый; защитная решётка — алюминиевая; основание — из водостойкой ткани, либо эквивалент. Место установки — в первом ряду трёхарочных проёмов колокольни (на высоте 25–30 м).</w:t>
            </w:r>
          </w:p>
        </w:tc>
        <w:tc>
          <w:tcPr>
            <w:tcW w:w="850" w:type="dxa"/>
            <w:shd w:val="clear" w:color="auto" w:fill="auto"/>
            <w:vAlign w:val="center"/>
          </w:tcPr>
          <w:p w14:paraId="344B3237" w14:textId="58EF046B"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шт</w:t>
            </w:r>
          </w:p>
        </w:tc>
        <w:tc>
          <w:tcPr>
            <w:tcW w:w="846" w:type="dxa"/>
            <w:shd w:val="clear" w:color="auto" w:fill="auto"/>
            <w:vAlign w:val="center"/>
          </w:tcPr>
          <w:p w14:paraId="27BEE534" w14:textId="31B49BB7"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2</w:t>
            </w:r>
          </w:p>
          <w:p w14:paraId="6B9BFFE4" w14:textId="77777777" w:rsidR="005A6EE7" w:rsidRPr="005A6EE7" w:rsidRDefault="005A6EE7" w:rsidP="005A6EE7">
            <w:pPr>
              <w:jc w:val="center"/>
              <w:rPr>
                <w:rFonts w:ascii="GHEA Grapalat" w:hAnsi="GHEA Grapalat" w:cs="Calibri"/>
                <w:color w:val="000000" w:themeColor="text1"/>
                <w:sz w:val="18"/>
                <w:szCs w:val="18"/>
                <w:lang w:val="hy-AM"/>
              </w:rPr>
            </w:pPr>
          </w:p>
        </w:tc>
      </w:tr>
      <w:tr w:rsidR="005A6EE7" w:rsidRPr="00055A4A" w14:paraId="7E7361C1" w14:textId="77777777" w:rsidTr="005A6EE7">
        <w:trPr>
          <w:trHeight w:val="20"/>
        </w:trPr>
        <w:tc>
          <w:tcPr>
            <w:tcW w:w="401" w:type="dxa"/>
            <w:shd w:val="clear" w:color="auto" w:fill="auto"/>
            <w:vAlign w:val="center"/>
          </w:tcPr>
          <w:p w14:paraId="61E9E1C3" w14:textId="77777777" w:rsidR="005A6EE7" w:rsidRPr="00055A4A" w:rsidRDefault="005A6EE7" w:rsidP="005A6EE7">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4</w:t>
            </w:r>
          </w:p>
        </w:tc>
        <w:tc>
          <w:tcPr>
            <w:tcW w:w="8955" w:type="dxa"/>
            <w:shd w:val="clear" w:color="000000" w:fill="FFFFFF"/>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10"/>
            </w:tblGrid>
            <w:tr w:rsidR="005A6EE7" w:rsidRPr="005A6EE7" w14:paraId="7CDC55DF" w14:textId="77777777" w:rsidTr="005A6EE7">
              <w:trPr>
                <w:tblCellSpacing w:w="15" w:type="dxa"/>
              </w:trPr>
              <w:tc>
                <w:tcPr>
                  <w:tcW w:w="36" w:type="dxa"/>
                  <w:vAlign w:val="center"/>
                  <w:hideMark/>
                </w:tcPr>
                <w:p w14:paraId="395E973A" w14:textId="77777777" w:rsidR="005A6EE7" w:rsidRPr="005A6EE7" w:rsidRDefault="005A6EE7" w:rsidP="005A6EE7">
                  <w:pPr>
                    <w:jc w:val="center"/>
                    <w:rPr>
                      <w:rFonts w:ascii="GHEA Grapalat" w:hAnsi="GHEA Grapalat" w:cs="Calibri"/>
                      <w:color w:val="000000" w:themeColor="text1"/>
                      <w:sz w:val="18"/>
                      <w:szCs w:val="18"/>
                      <w:lang w:val="hy-AM"/>
                    </w:rPr>
                  </w:pPr>
                </w:p>
              </w:tc>
            </w:tr>
          </w:tbl>
          <w:p w14:paraId="2BD748FE" w14:textId="77777777" w:rsidR="005A6EE7" w:rsidRPr="005A6EE7" w:rsidRDefault="005A6EE7" w:rsidP="005A6EE7">
            <w:pPr>
              <w:jc w:val="center"/>
              <w:rPr>
                <w:rFonts w:ascii="GHEA Grapalat" w:hAnsi="GHEA Grapalat" w:cs="Calibri"/>
                <w:color w:val="000000" w:themeColor="text1"/>
                <w:sz w:val="18"/>
                <w:szCs w:val="18"/>
                <w:lang w:val="hy-AM"/>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689"/>
            </w:tblGrid>
            <w:tr w:rsidR="005A6EE7" w:rsidRPr="005A6EE7" w14:paraId="1F5935C3" w14:textId="77777777" w:rsidTr="005A6EE7">
              <w:trPr>
                <w:tblCellSpacing w:w="15" w:type="dxa"/>
              </w:trPr>
              <w:tc>
                <w:tcPr>
                  <w:tcW w:w="9629" w:type="dxa"/>
                  <w:vAlign w:val="center"/>
                  <w:hideMark/>
                </w:tcPr>
                <w:p w14:paraId="7D181136" w14:textId="77777777"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lastRenderedPageBreak/>
                    <w:t>Пассивная колонная акустическая система; количество излучателей — широкополосные (Full-range) драйверы, направленные в 2 стороны; мощность (RMS) — 60 Вт; импеданс — 8 Ом; трансформатор (линия 100 В); частотный диапазон — 120 Гц–20 кГц; чувствительность (1 Вт/1 м) — 89 дБ или эквивалент. Место установки — в первом ряду трёхарочных проёмов колокольни (на высоте 25–30 м).</w:t>
                  </w:r>
                </w:p>
              </w:tc>
            </w:tr>
          </w:tbl>
          <w:p w14:paraId="6486E448" w14:textId="3587E4BB" w:rsidR="005A6EE7" w:rsidRPr="005A6EE7" w:rsidRDefault="005A6EE7" w:rsidP="005A6EE7">
            <w:pPr>
              <w:jc w:val="center"/>
              <w:rPr>
                <w:rFonts w:ascii="GHEA Grapalat" w:hAnsi="GHEA Grapalat" w:cs="Calibri"/>
                <w:color w:val="000000" w:themeColor="text1"/>
                <w:sz w:val="18"/>
                <w:szCs w:val="18"/>
                <w:lang w:val="hy-AM"/>
              </w:rPr>
            </w:pPr>
          </w:p>
        </w:tc>
        <w:tc>
          <w:tcPr>
            <w:tcW w:w="850" w:type="dxa"/>
            <w:shd w:val="clear" w:color="auto" w:fill="auto"/>
            <w:vAlign w:val="center"/>
          </w:tcPr>
          <w:p w14:paraId="25F09452" w14:textId="04E72940"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lastRenderedPageBreak/>
              <w:t>шт</w:t>
            </w:r>
          </w:p>
        </w:tc>
        <w:tc>
          <w:tcPr>
            <w:tcW w:w="846" w:type="dxa"/>
            <w:shd w:val="clear" w:color="auto" w:fill="auto"/>
            <w:vAlign w:val="center"/>
          </w:tcPr>
          <w:p w14:paraId="1976D26D" w14:textId="7F132E33"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2</w:t>
            </w:r>
          </w:p>
        </w:tc>
      </w:tr>
      <w:tr w:rsidR="005A6EE7" w:rsidRPr="00055A4A" w14:paraId="6D55C5B4" w14:textId="77777777" w:rsidTr="005A6EE7">
        <w:trPr>
          <w:trHeight w:val="358"/>
        </w:trPr>
        <w:tc>
          <w:tcPr>
            <w:tcW w:w="401" w:type="dxa"/>
            <w:shd w:val="clear" w:color="auto" w:fill="auto"/>
            <w:vAlign w:val="center"/>
          </w:tcPr>
          <w:p w14:paraId="2B7A383A" w14:textId="77777777" w:rsidR="005A6EE7" w:rsidRPr="00055A4A" w:rsidRDefault="005A6EE7" w:rsidP="005A6EE7">
            <w:pPr>
              <w:jc w:val="center"/>
              <w:rPr>
                <w:rFonts w:ascii="GHEA Grapalat" w:hAnsi="GHEA Grapalat" w:cs="Calibri"/>
                <w:b/>
                <w:bCs/>
                <w:color w:val="000000" w:themeColor="text1"/>
                <w:sz w:val="18"/>
                <w:szCs w:val="18"/>
              </w:rPr>
            </w:pPr>
            <w:r>
              <w:rPr>
                <w:rFonts w:ascii="GHEA Grapalat" w:hAnsi="GHEA Grapalat" w:cs="Calibri"/>
                <w:b/>
                <w:bCs/>
                <w:color w:val="000000" w:themeColor="text1"/>
                <w:sz w:val="18"/>
                <w:szCs w:val="18"/>
              </w:rPr>
              <w:t>5</w:t>
            </w:r>
          </w:p>
        </w:tc>
        <w:tc>
          <w:tcPr>
            <w:tcW w:w="8955" w:type="dxa"/>
            <w:shd w:val="clear" w:color="000000" w:fill="FFFFFF"/>
            <w:vAlign w:val="center"/>
          </w:tcPr>
          <w:p w14:paraId="0ACBE084" w14:textId="5B3DDF40"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Медный кабель 2×2,5</w:t>
            </w:r>
          </w:p>
        </w:tc>
        <w:tc>
          <w:tcPr>
            <w:tcW w:w="850" w:type="dxa"/>
            <w:shd w:val="clear" w:color="auto" w:fill="auto"/>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10"/>
              <w:gridCol w:w="132"/>
            </w:tblGrid>
            <w:tr w:rsidR="005A6EE7" w:rsidRPr="005A6EE7" w14:paraId="423F36E1" w14:textId="77777777" w:rsidTr="005A6EE7">
              <w:trPr>
                <w:gridAfter w:val="1"/>
                <w:wAfter w:w="87" w:type="dxa"/>
                <w:tblCellSpacing w:w="15" w:type="dxa"/>
              </w:trPr>
              <w:tc>
                <w:tcPr>
                  <w:tcW w:w="65" w:type="dxa"/>
                  <w:vAlign w:val="center"/>
                  <w:hideMark/>
                </w:tcPr>
                <w:p w14:paraId="71AAD877" w14:textId="77777777" w:rsidR="005A6EE7" w:rsidRPr="005A6EE7" w:rsidRDefault="005A6EE7" w:rsidP="005A6EE7">
                  <w:pPr>
                    <w:jc w:val="center"/>
                    <w:rPr>
                      <w:rFonts w:ascii="GHEA Grapalat" w:hAnsi="GHEA Grapalat" w:cs="Calibri"/>
                      <w:color w:val="000000" w:themeColor="text1"/>
                      <w:sz w:val="18"/>
                      <w:szCs w:val="18"/>
                      <w:lang w:val="hy-AM"/>
                    </w:rPr>
                  </w:pPr>
                </w:p>
              </w:tc>
            </w:tr>
            <w:tr w:rsidR="005A6EE7" w:rsidRPr="005A6EE7" w14:paraId="1837FD85" w14:textId="77777777" w:rsidTr="005A6EE7">
              <w:trPr>
                <w:tblCellSpacing w:w="15" w:type="dxa"/>
              </w:trPr>
              <w:tc>
                <w:tcPr>
                  <w:tcW w:w="182" w:type="dxa"/>
                  <w:gridSpan w:val="2"/>
                  <w:vAlign w:val="center"/>
                  <w:hideMark/>
                </w:tcPr>
                <w:p w14:paraId="5DBF8AAD" w14:textId="77777777"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м</w:t>
                  </w:r>
                </w:p>
              </w:tc>
            </w:tr>
          </w:tbl>
          <w:p w14:paraId="5DEFABA9" w14:textId="6911F9D9" w:rsidR="005A6EE7" w:rsidRPr="005A6EE7" w:rsidRDefault="005A6EE7" w:rsidP="005A6EE7">
            <w:pPr>
              <w:jc w:val="center"/>
              <w:rPr>
                <w:rFonts w:ascii="GHEA Grapalat" w:hAnsi="GHEA Grapalat" w:cs="Calibri"/>
                <w:color w:val="000000" w:themeColor="text1"/>
                <w:sz w:val="18"/>
                <w:szCs w:val="18"/>
                <w:lang w:val="hy-AM"/>
              </w:rPr>
            </w:pPr>
          </w:p>
        </w:tc>
        <w:tc>
          <w:tcPr>
            <w:tcW w:w="846" w:type="dxa"/>
            <w:shd w:val="clear" w:color="auto" w:fill="auto"/>
            <w:vAlign w:val="center"/>
          </w:tcPr>
          <w:p w14:paraId="4E99621D" w14:textId="429B2E8A"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300</w:t>
            </w:r>
          </w:p>
        </w:tc>
      </w:tr>
      <w:tr w:rsidR="005A6EE7" w:rsidRPr="00055A4A" w14:paraId="38DFB769" w14:textId="77777777" w:rsidTr="005A6EE7">
        <w:trPr>
          <w:trHeight w:val="438"/>
        </w:trPr>
        <w:tc>
          <w:tcPr>
            <w:tcW w:w="401" w:type="dxa"/>
            <w:shd w:val="clear" w:color="auto" w:fill="auto"/>
            <w:vAlign w:val="center"/>
          </w:tcPr>
          <w:p w14:paraId="0E8E7C0F" w14:textId="77777777" w:rsidR="005A6EE7" w:rsidRPr="005752E5" w:rsidRDefault="005A6EE7" w:rsidP="005A6EE7">
            <w:pPr>
              <w:jc w:val="center"/>
              <w:rPr>
                <w:rFonts w:ascii="GHEA Grapalat" w:hAnsi="GHEA Grapalat" w:cs="Calibri"/>
                <w:b/>
                <w:bCs/>
                <w:color w:val="000000" w:themeColor="text1"/>
                <w:sz w:val="18"/>
                <w:szCs w:val="18"/>
                <w:lang w:val="hy-AM"/>
              </w:rPr>
            </w:pPr>
            <w:r>
              <w:rPr>
                <w:rFonts w:ascii="GHEA Grapalat" w:hAnsi="GHEA Grapalat" w:cs="Calibri"/>
                <w:b/>
                <w:bCs/>
                <w:color w:val="000000" w:themeColor="text1"/>
                <w:sz w:val="18"/>
                <w:szCs w:val="18"/>
                <w:lang w:val="hy-AM"/>
              </w:rPr>
              <w:t>6</w:t>
            </w:r>
          </w:p>
        </w:tc>
        <w:tc>
          <w:tcPr>
            <w:tcW w:w="8955" w:type="dxa"/>
            <w:shd w:val="clear" w:color="auto" w:fill="auto"/>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10"/>
              <w:gridCol w:w="5046"/>
            </w:tblGrid>
            <w:tr w:rsidR="005A6EE7" w:rsidRPr="005A6EE7" w14:paraId="045CC5D3" w14:textId="77777777" w:rsidTr="005A6EE7">
              <w:trPr>
                <w:gridAfter w:val="1"/>
                <w:wAfter w:w="5001" w:type="dxa"/>
                <w:tblCellSpacing w:w="15" w:type="dxa"/>
              </w:trPr>
              <w:tc>
                <w:tcPr>
                  <w:tcW w:w="65" w:type="dxa"/>
                  <w:vAlign w:val="center"/>
                  <w:hideMark/>
                </w:tcPr>
                <w:p w14:paraId="7187DE01" w14:textId="77777777" w:rsidR="005A6EE7" w:rsidRPr="005A6EE7" w:rsidRDefault="005A6EE7" w:rsidP="005A6EE7">
                  <w:pPr>
                    <w:jc w:val="center"/>
                    <w:rPr>
                      <w:rFonts w:ascii="GHEA Grapalat" w:hAnsi="GHEA Grapalat" w:cs="Calibri"/>
                      <w:color w:val="000000" w:themeColor="text1"/>
                      <w:sz w:val="18"/>
                      <w:szCs w:val="18"/>
                      <w:lang w:val="hy-AM"/>
                    </w:rPr>
                  </w:pPr>
                </w:p>
              </w:tc>
            </w:tr>
            <w:tr w:rsidR="005A6EE7" w:rsidRPr="005A6EE7" w14:paraId="18C3BA14" w14:textId="77777777" w:rsidTr="005A6EE7">
              <w:trPr>
                <w:tblCellSpacing w:w="15" w:type="dxa"/>
              </w:trPr>
              <w:tc>
                <w:tcPr>
                  <w:tcW w:w="5096" w:type="dxa"/>
                  <w:gridSpan w:val="2"/>
                  <w:vAlign w:val="center"/>
                  <w:hideMark/>
                </w:tcPr>
                <w:p w14:paraId="7628DD6E" w14:textId="77777777"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Герметичный шкаф, необходимый для усилителя</w:t>
                  </w:r>
                </w:p>
              </w:tc>
            </w:tr>
          </w:tbl>
          <w:p w14:paraId="0B3A140F" w14:textId="2D3BFDE4" w:rsidR="005A6EE7" w:rsidRPr="005A6EE7" w:rsidRDefault="005A6EE7" w:rsidP="005A6EE7">
            <w:pPr>
              <w:shd w:val="clear" w:color="auto" w:fill="FFFFFF"/>
              <w:contextualSpacing/>
              <w:jc w:val="center"/>
              <w:outlineLvl w:val="0"/>
              <w:rPr>
                <w:rFonts w:ascii="GHEA Grapalat" w:hAnsi="GHEA Grapalat" w:cs="Calibri"/>
                <w:color w:val="000000" w:themeColor="text1"/>
                <w:sz w:val="18"/>
                <w:szCs w:val="18"/>
                <w:lang w:val="hy-AM"/>
              </w:rPr>
            </w:pPr>
          </w:p>
        </w:tc>
        <w:tc>
          <w:tcPr>
            <w:tcW w:w="850" w:type="dxa"/>
            <w:shd w:val="clear" w:color="auto" w:fill="auto"/>
            <w:vAlign w:val="center"/>
          </w:tcPr>
          <w:p w14:paraId="4E20374D" w14:textId="3B08EE14" w:rsidR="005A6EE7" w:rsidRPr="00055A4A"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шт</w:t>
            </w:r>
          </w:p>
        </w:tc>
        <w:tc>
          <w:tcPr>
            <w:tcW w:w="846" w:type="dxa"/>
            <w:shd w:val="clear" w:color="auto" w:fill="auto"/>
            <w:vAlign w:val="center"/>
          </w:tcPr>
          <w:p w14:paraId="44F6531F" w14:textId="21175589" w:rsidR="005A6EE7" w:rsidRPr="005A6EE7" w:rsidRDefault="005A6EE7" w:rsidP="005A6EE7">
            <w:pPr>
              <w:jc w:val="center"/>
              <w:rPr>
                <w:rFonts w:ascii="GHEA Grapalat" w:hAnsi="GHEA Grapalat" w:cs="Calibri"/>
                <w:color w:val="000000" w:themeColor="text1"/>
                <w:sz w:val="18"/>
                <w:szCs w:val="18"/>
                <w:lang w:val="hy-AM"/>
              </w:rPr>
            </w:pPr>
            <w:r w:rsidRPr="005A6EE7">
              <w:rPr>
                <w:rFonts w:ascii="GHEA Grapalat" w:hAnsi="GHEA Grapalat" w:cs="Calibri"/>
                <w:color w:val="000000" w:themeColor="text1"/>
                <w:sz w:val="18"/>
                <w:szCs w:val="18"/>
                <w:lang w:val="hy-AM"/>
              </w:rPr>
              <w:t>1</w:t>
            </w:r>
          </w:p>
        </w:tc>
      </w:tr>
    </w:tbl>
    <w:p w14:paraId="76D150FA" w14:textId="77777777" w:rsidR="004700BC" w:rsidRPr="00B138F3" w:rsidRDefault="004700BC"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E316490" w14:textId="77777777" w:rsidTr="00E22E51">
        <w:trPr>
          <w:jc w:val="center"/>
        </w:trPr>
        <w:tc>
          <w:tcPr>
            <w:tcW w:w="4536" w:type="dxa"/>
          </w:tcPr>
          <w:p w14:paraId="2B8EAC2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1B70503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3EC1BF8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DD28FC"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247A12F5" w14:textId="77777777" w:rsidR="00071D1C" w:rsidRPr="00B138F3" w:rsidRDefault="00071D1C" w:rsidP="00B46D58">
            <w:pPr>
              <w:widowControl w:val="0"/>
              <w:jc w:val="center"/>
              <w:rPr>
                <w:rFonts w:ascii="GHEA Grapalat" w:hAnsi="GHEA Grapalat"/>
              </w:rPr>
            </w:pPr>
          </w:p>
        </w:tc>
        <w:tc>
          <w:tcPr>
            <w:tcW w:w="4343" w:type="dxa"/>
          </w:tcPr>
          <w:p w14:paraId="7A35F873"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03893D8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3093CB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46B949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07EBC92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7B8F77C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9F4405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3A54A15F"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44"/>
        <w:gridCol w:w="1292"/>
        <w:gridCol w:w="1002"/>
        <w:gridCol w:w="1003"/>
        <w:gridCol w:w="716"/>
        <w:gridCol w:w="858"/>
        <w:gridCol w:w="591"/>
        <w:gridCol w:w="606"/>
        <w:gridCol w:w="716"/>
        <w:gridCol w:w="850"/>
        <w:gridCol w:w="868"/>
        <w:gridCol w:w="860"/>
        <w:gridCol w:w="1002"/>
        <w:gridCol w:w="860"/>
        <w:gridCol w:w="817"/>
      </w:tblGrid>
      <w:tr w:rsidR="00B138F3" w:rsidRPr="00B138F3" w14:paraId="5C687930" w14:textId="77777777" w:rsidTr="009506F4">
        <w:trPr>
          <w:trHeight w:val="305"/>
          <w:jc w:val="center"/>
        </w:trPr>
        <w:tc>
          <w:tcPr>
            <w:tcW w:w="15905" w:type="dxa"/>
            <w:gridSpan w:val="16"/>
          </w:tcPr>
          <w:p w14:paraId="5BBF7E9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18FA153" w14:textId="77777777" w:rsidTr="00626EB6">
        <w:trPr>
          <w:trHeight w:val="747"/>
          <w:jc w:val="center"/>
        </w:trPr>
        <w:tc>
          <w:tcPr>
            <w:tcW w:w="1720" w:type="dxa"/>
            <w:vAlign w:val="center"/>
          </w:tcPr>
          <w:p w14:paraId="2EFE1CD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44" w:type="dxa"/>
            <w:vAlign w:val="center"/>
          </w:tcPr>
          <w:p w14:paraId="65A4A43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2" w:type="dxa"/>
            <w:vAlign w:val="center"/>
          </w:tcPr>
          <w:p w14:paraId="783BC7F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49" w:type="dxa"/>
            <w:gridSpan w:val="13"/>
            <w:vAlign w:val="center"/>
          </w:tcPr>
          <w:p w14:paraId="2873123E" w14:textId="36BB11F4"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9506F4">
              <w:rPr>
                <w:rFonts w:ascii="GHEA Grapalat" w:hAnsi="GHEA Grapalat"/>
                <w:sz w:val="16"/>
                <w:szCs w:val="16"/>
              </w:rPr>
              <w:t>2</w:t>
            </w:r>
            <w:r w:rsidR="00371744" w:rsidRPr="00371744">
              <w:rPr>
                <w:rFonts w:ascii="GHEA Grapalat" w:hAnsi="GHEA Grapalat"/>
                <w:sz w:val="16"/>
                <w:szCs w:val="16"/>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9506F4" w:rsidRPr="00B138F3" w14:paraId="4C448BC7" w14:textId="77777777" w:rsidTr="00626EB6">
        <w:trPr>
          <w:trHeight w:val="594"/>
          <w:jc w:val="center"/>
        </w:trPr>
        <w:tc>
          <w:tcPr>
            <w:tcW w:w="1720" w:type="dxa"/>
          </w:tcPr>
          <w:p w14:paraId="5E2CCDF5" w14:textId="2CA1A78D" w:rsidR="009506F4" w:rsidRPr="008E32EB" w:rsidRDefault="009506F4" w:rsidP="009506F4">
            <w:pPr>
              <w:widowControl w:val="0"/>
              <w:jc w:val="center"/>
              <w:rPr>
                <w:rFonts w:ascii="GHEA Grapalat" w:hAnsi="GHEA Grapalat"/>
                <w:sz w:val="16"/>
                <w:szCs w:val="16"/>
              </w:rPr>
            </w:pPr>
          </w:p>
        </w:tc>
        <w:tc>
          <w:tcPr>
            <w:tcW w:w="2144" w:type="dxa"/>
            <w:vAlign w:val="center"/>
          </w:tcPr>
          <w:p w14:paraId="77E623EA" w14:textId="55B21A24" w:rsidR="009506F4" w:rsidRPr="00A71D81" w:rsidRDefault="009506F4" w:rsidP="009506F4">
            <w:pPr>
              <w:jc w:val="center"/>
              <w:rPr>
                <w:rFonts w:ascii="GHEA Grapalat" w:hAnsi="GHEA Grapalat"/>
                <w:sz w:val="20"/>
              </w:rPr>
            </w:pPr>
          </w:p>
        </w:tc>
        <w:tc>
          <w:tcPr>
            <w:tcW w:w="1292" w:type="dxa"/>
          </w:tcPr>
          <w:p w14:paraId="52FCC822" w14:textId="10B6F3C2" w:rsidR="009506F4" w:rsidRPr="00CD600E" w:rsidRDefault="009506F4" w:rsidP="009506F4"/>
        </w:tc>
        <w:tc>
          <w:tcPr>
            <w:tcW w:w="1002" w:type="dxa"/>
            <w:vAlign w:val="center"/>
          </w:tcPr>
          <w:p w14:paraId="4696B191"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3" w:type="dxa"/>
            <w:vAlign w:val="center"/>
          </w:tcPr>
          <w:p w14:paraId="1E26F320" w14:textId="77777777" w:rsidR="009506F4" w:rsidRPr="00B138F3" w:rsidRDefault="009506F4" w:rsidP="009506F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6" w:type="dxa"/>
            <w:vAlign w:val="center"/>
          </w:tcPr>
          <w:p w14:paraId="5749D83B"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8" w:type="dxa"/>
            <w:vAlign w:val="center"/>
          </w:tcPr>
          <w:p w14:paraId="46F945D2" w14:textId="77777777" w:rsidR="009506F4" w:rsidRPr="00B138F3" w:rsidRDefault="009506F4" w:rsidP="009506F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14:paraId="63F862D4"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4AF43B2D"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6" w:type="dxa"/>
            <w:vAlign w:val="center"/>
          </w:tcPr>
          <w:p w14:paraId="168F1739"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0" w:type="dxa"/>
            <w:vAlign w:val="center"/>
          </w:tcPr>
          <w:p w14:paraId="0A7AB270"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201C262A"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0" w:type="dxa"/>
            <w:vAlign w:val="center"/>
          </w:tcPr>
          <w:p w14:paraId="72F0EAED"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2" w:type="dxa"/>
            <w:vAlign w:val="center"/>
          </w:tcPr>
          <w:p w14:paraId="1F7185DA"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0" w:type="dxa"/>
            <w:vAlign w:val="center"/>
          </w:tcPr>
          <w:p w14:paraId="6128CA7E"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7" w:type="dxa"/>
            <w:vAlign w:val="center"/>
          </w:tcPr>
          <w:p w14:paraId="74ED3CDB" w14:textId="77777777" w:rsidR="009506F4" w:rsidRPr="00B138F3" w:rsidRDefault="009506F4" w:rsidP="009506F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720AB" w:rsidRPr="00B138F3" w14:paraId="28DFD7C8" w14:textId="77777777" w:rsidTr="0049258A">
        <w:trPr>
          <w:trHeight w:val="404"/>
          <w:jc w:val="center"/>
        </w:trPr>
        <w:tc>
          <w:tcPr>
            <w:tcW w:w="1720" w:type="dxa"/>
          </w:tcPr>
          <w:p w14:paraId="7CB3329F" w14:textId="189E86C6" w:rsidR="003720AB" w:rsidRPr="009506F4" w:rsidRDefault="003720AB" w:rsidP="003720AB">
            <w:pPr>
              <w:widowControl w:val="0"/>
              <w:rPr>
                <w:rFonts w:ascii="GHEA Grapalat" w:hAnsi="GHEA Grapalat"/>
                <w:sz w:val="16"/>
                <w:szCs w:val="16"/>
                <w:lang w:val="en-US"/>
              </w:rPr>
            </w:pPr>
            <w:r>
              <w:rPr>
                <w:rFonts w:ascii="GHEA Grapalat" w:hAnsi="GHEA Grapalat"/>
                <w:sz w:val="16"/>
                <w:szCs w:val="16"/>
                <w:lang w:val="en-US"/>
              </w:rPr>
              <w:t>1</w:t>
            </w:r>
          </w:p>
        </w:tc>
        <w:tc>
          <w:tcPr>
            <w:tcW w:w="2144" w:type="dxa"/>
            <w:vAlign w:val="center"/>
          </w:tcPr>
          <w:p w14:paraId="01A9FC18" w14:textId="489F1E97" w:rsidR="003720AB" w:rsidRPr="00487A7D" w:rsidRDefault="004700BC" w:rsidP="003720AB">
            <w:pPr>
              <w:jc w:val="center"/>
              <w:rPr>
                <w:rFonts w:ascii="GHEA Grapalat" w:hAnsi="GHEA Grapalat" w:cs="Sylfaen"/>
                <w:i/>
                <w:sz w:val="18"/>
                <w:szCs w:val="18"/>
                <w:lang w:val="pt-BR"/>
              </w:rPr>
            </w:pPr>
            <w:r w:rsidRPr="008B4AA0">
              <w:rPr>
                <w:rFonts w:ascii="GHEA Grapalat" w:hAnsi="GHEA Grapalat"/>
                <w:color w:val="000000" w:themeColor="text1"/>
                <w:sz w:val="18"/>
                <w:szCs w:val="18"/>
              </w:rPr>
              <w:t>32341190</w:t>
            </w:r>
          </w:p>
        </w:tc>
        <w:tc>
          <w:tcPr>
            <w:tcW w:w="1292" w:type="dxa"/>
            <w:vAlign w:val="center"/>
          </w:tcPr>
          <w:p w14:paraId="7138E1C8" w14:textId="19244DAA" w:rsidR="003720AB" w:rsidRDefault="00003887" w:rsidP="003720AB">
            <w:r>
              <w:rPr>
                <w:rFonts w:ascii="GHEA Grapalat" w:hAnsi="GHEA Grapalat"/>
                <w:sz w:val="16"/>
                <w:szCs w:val="16"/>
              </w:rPr>
              <w:t>Система звукового оповещения (с установкой)</w:t>
            </w:r>
          </w:p>
        </w:tc>
        <w:tc>
          <w:tcPr>
            <w:tcW w:w="1002" w:type="dxa"/>
            <w:vAlign w:val="center"/>
          </w:tcPr>
          <w:p w14:paraId="2E3AB749" w14:textId="77777777" w:rsidR="003720AB" w:rsidRPr="00B138F3" w:rsidRDefault="003720AB" w:rsidP="003720AB">
            <w:pPr>
              <w:widowControl w:val="0"/>
              <w:jc w:val="center"/>
              <w:rPr>
                <w:rFonts w:ascii="GHEA Grapalat" w:hAnsi="GHEA Grapalat"/>
                <w:sz w:val="16"/>
                <w:szCs w:val="16"/>
              </w:rPr>
            </w:pPr>
          </w:p>
        </w:tc>
        <w:tc>
          <w:tcPr>
            <w:tcW w:w="1003" w:type="dxa"/>
            <w:vAlign w:val="center"/>
          </w:tcPr>
          <w:p w14:paraId="1D9633AE" w14:textId="77777777" w:rsidR="003720AB" w:rsidRPr="00B138F3" w:rsidRDefault="003720AB" w:rsidP="003720AB">
            <w:pPr>
              <w:widowControl w:val="0"/>
              <w:jc w:val="center"/>
              <w:rPr>
                <w:rFonts w:ascii="GHEA Grapalat" w:hAnsi="GHEA Grapalat"/>
                <w:sz w:val="16"/>
                <w:szCs w:val="16"/>
              </w:rPr>
            </w:pPr>
          </w:p>
        </w:tc>
        <w:tc>
          <w:tcPr>
            <w:tcW w:w="716" w:type="dxa"/>
            <w:vAlign w:val="center"/>
          </w:tcPr>
          <w:p w14:paraId="26494A9E" w14:textId="1F79657C" w:rsidR="003720AB" w:rsidRPr="00B138F3" w:rsidRDefault="003720AB" w:rsidP="003720AB">
            <w:pPr>
              <w:widowControl w:val="0"/>
              <w:jc w:val="center"/>
              <w:rPr>
                <w:rFonts w:ascii="GHEA Grapalat" w:hAnsi="GHEA Grapalat"/>
                <w:sz w:val="16"/>
                <w:szCs w:val="16"/>
              </w:rPr>
            </w:pPr>
          </w:p>
        </w:tc>
        <w:tc>
          <w:tcPr>
            <w:tcW w:w="858" w:type="dxa"/>
            <w:vAlign w:val="center"/>
          </w:tcPr>
          <w:p w14:paraId="64C04FE9" w14:textId="1C1652F6" w:rsidR="003720AB" w:rsidRPr="00B138F3" w:rsidRDefault="003720AB" w:rsidP="003720AB">
            <w:pPr>
              <w:widowControl w:val="0"/>
              <w:jc w:val="center"/>
              <w:rPr>
                <w:rFonts w:ascii="GHEA Grapalat" w:hAnsi="GHEA Grapalat"/>
                <w:sz w:val="16"/>
                <w:szCs w:val="16"/>
              </w:rPr>
            </w:pPr>
          </w:p>
        </w:tc>
        <w:tc>
          <w:tcPr>
            <w:tcW w:w="591" w:type="dxa"/>
            <w:vAlign w:val="center"/>
          </w:tcPr>
          <w:p w14:paraId="40C6868B" w14:textId="4F0C0B32" w:rsidR="003720AB" w:rsidRPr="00B138F3" w:rsidRDefault="003720AB" w:rsidP="003720AB">
            <w:pPr>
              <w:widowControl w:val="0"/>
              <w:jc w:val="center"/>
              <w:rPr>
                <w:rFonts w:ascii="GHEA Grapalat" w:hAnsi="GHEA Grapalat"/>
                <w:sz w:val="16"/>
                <w:szCs w:val="16"/>
              </w:rPr>
            </w:pPr>
          </w:p>
        </w:tc>
        <w:tc>
          <w:tcPr>
            <w:tcW w:w="606" w:type="dxa"/>
            <w:vAlign w:val="center"/>
          </w:tcPr>
          <w:p w14:paraId="1B2467BA" w14:textId="00D38E70" w:rsidR="003720AB" w:rsidRPr="00B138F3" w:rsidRDefault="003720AB" w:rsidP="003720AB">
            <w:pPr>
              <w:widowControl w:val="0"/>
              <w:jc w:val="center"/>
              <w:rPr>
                <w:rFonts w:ascii="GHEA Grapalat" w:hAnsi="GHEA Grapalat"/>
                <w:sz w:val="16"/>
                <w:szCs w:val="16"/>
              </w:rPr>
            </w:pPr>
          </w:p>
        </w:tc>
        <w:tc>
          <w:tcPr>
            <w:tcW w:w="716" w:type="dxa"/>
            <w:vAlign w:val="center"/>
          </w:tcPr>
          <w:p w14:paraId="5EAC0D41" w14:textId="25491C68" w:rsidR="003720AB" w:rsidRPr="00B138F3" w:rsidRDefault="003720AB" w:rsidP="003720AB">
            <w:pPr>
              <w:widowControl w:val="0"/>
              <w:jc w:val="center"/>
              <w:rPr>
                <w:rFonts w:ascii="GHEA Grapalat" w:hAnsi="GHEA Grapalat"/>
                <w:sz w:val="16"/>
                <w:szCs w:val="16"/>
              </w:rPr>
            </w:pPr>
          </w:p>
        </w:tc>
        <w:tc>
          <w:tcPr>
            <w:tcW w:w="850" w:type="dxa"/>
            <w:vAlign w:val="center"/>
          </w:tcPr>
          <w:p w14:paraId="098569C8" w14:textId="2199D33A" w:rsidR="003720AB" w:rsidRPr="00B138F3" w:rsidRDefault="003720AB" w:rsidP="003720AB">
            <w:pPr>
              <w:widowControl w:val="0"/>
              <w:jc w:val="center"/>
              <w:rPr>
                <w:rFonts w:ascii="GHEA Grapalat" w:hAnsi="GHEA Grapalat"/>
                <w:sz w:val="16"/>
                <w:szCs w:val="16"/>
              </w:rPr>
            </w:pPr>
          </w:p>
        </w:tc>
        <w:tc>
          <w:tcPr>
            <w:tcW w:w="868" w:type="dxa"/>
            <w:vAlign w:val="center"/>
          </w:tcPr>
          <w:p w14:paraId="5E37D819" w14:textId="5B9A8DD0" w:rsidR="003720AB" w:rsidRPr="00B138F3" w:rsidRDefault="003720AB" w:rsidP="003720AB">
            <w:pPr>
              <w:widowControl w:val="0"/>
              <w:jc w:val="center"/>
              <w:rPr>
                <w:rFonts w:ascii="GHEA Grapalat" w:hAnsi="GHEA Grapalat"/>
                <w:sz w:val="16"/>
                <w:szCs w:val="16"/>
              </w:rPr>
            </w:pPr>
          </w:p>
        </w:tc>
        <w:tc>
          <w:tcPr>
            <w:tcW w:w="860" w:type="dxa"/>
            <w:vAlign w:val="center"/>
          </w:tcPr>
          <w:p w14:paraId="1F6A2B00" w14:textId="34E84793" w:rsidR="003720AB" w:rsidRPr="00B138F3" w:rsidRDefault="003720AB" w:rsidP="003720AB">
            <w:pPr>
              <w:widowControl w:val="0"/>
              <w:jc w:val="center"/>
              <w:rPr>
                <w:rFonts w:ascii="GHEA Grapalat" w:hAnsi="GHEA Grapalat"/>
                <w:sz w:val="16"/>
                <w:szCs w:val="16"/>
              </w:rPr>
            </w:pPr>
          </w:p>
        </w:tc>
        <w:tc>
          <w:tcPr>
            <w:tcW w:w="1002" w:type="dxa"/>
            <w:vAlign w:val="center"/>
          </w:tcPr>
          <w:p w14:paraId="47005267" w14:textId="56953392" w:rsidR="003720AB" w:rsidRPr="00B138F3" w:rsidRDefault="003720AB" w:rsidP="003720AB">
            <w:pPr>
              <w:widowControl w:val="0"/>
              <w:jc w:val="center"/>
              <w:rPr>
                <w:rFonts w:ascii="GHEA Grapalat" w:hAnsi="GHEA Grapalat"/>
                <w:sz w:val="16"/>
                <w:szCs w:val="16"/>
              </w:rPr>
            </w:pPr>
          </w:p>
        </w:tc>
        <w:tc>
          <w:tcPr>
            <w:tcW w:w="860" w:type="dxa"/>
          </w:tcPr>
          <w:p w14:paraId="7266041E" w14:textId="57DAFF6E" w:rsidR="003720AB" w:rsidRPr="00B138F3" w:rsidRDefault="003720AB" w:rsidP="003720AB">
            <w:pPr>
              <w:widowControl w:val="0"/>
              <w:jc w:val="center"/>
              <w:rPr>
                <w:rFonts w:ascii="GHEA Grapalat" w:hAnsi="GHEA Grapalat"/>
                <w:sz w:val="16"/>
                <w:szCs w:val="16"/>
              </w:rPr>
            </w:pPr>
          </w:p>
        </w:tc>
        <w:tc>
          <w:tcPr>
            <w:tcW w:w="817" w:type="dxa"/>
          </w:tcPr>
          <w:p w14:paraId="4EB8F6C6" w14:textId="7093240D" w:rsidR="003720AB" w:rsidRPr="00B138F3" w:rsidRDefault="003720AB" w:rsidP="003720AB">
            <w:pPr>
              <w:widowControl w:val="0"/>
              <w:jc w:val="center"/>
              <w:rPr>
                <w:rFonts w:ascii="GHEA Grapalat" w:hAnsi="GHEA Grapalat"/>
                <w:sz w:val="16"/>
                <w:szCs w:val="16"/>
              </w:rPr>
            </w:pPr>
          </w:p>
        </w:tc>
      </w:tr>
    </w:tbl>
    <w:p w14:paraId="2E65E2EF"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8624B6B" w14:textId="77777777" w:rsidTr="00E22E51">
        <w:trPr>
          <w:jc w:val="center"/>
        </w:trPr>
        <w:tc>
          <w:tcPr>
            <w:tcW w:w="4536" w:type="dxa"/>
          </w:tcPr>
          <w:p w14:paraId="15BFA50C"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42B760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25AEA7E"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4E2AD6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77241DA3" w14:textId="77777777" w:rsidR="00071D1C" w:rsidRPr="00B138F3" w:rsidRDefault="00071D1C" w:rsidP="00B46D58">
            <w:pPr>
              <w:widowControl w:val="0"/>
              <w:spacing w:after="160"/>
              <w:jc w:val="center"/>
              <w:rPr>
                <w:rFonts w:ascii="GHEA Grapalat" w:hAnsi="GHEA Grapalat"/>
              </w:rPr>
            </w:pPr>
          </w:p>
        </w:tc>
        <w:tc>
          <w:tcPr>
            <w:tcW w:w="4343" w:type="dxa"/>
          </w:tcPr>
          <w:p w14:paraId="3F91FDC3"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5EC0EBF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A286F0B"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C38C17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DF41E6A" w14:textId="77777777" w:rsidR="00071D1C" w:rsidRPr="00B138F3" w:rsidRDefault="00071D1C" w:rsidP="00B46D58">
      <w:pPr>
        <w:widowControl w:val="0"/>
        <w:spacing w:after="160"/>
        <w:rPr>
          <w:rFonts w:ascii="GHEA Grapalat" w:hAnsi="GHEA Grapalat"/>
        </w:rPr>
        <w:sectPr w:rsidR="00071D1C" w:rsidRPr="00B138F3" w:rsidSect="00487A7D">
          <w:footnotePr>
            <w:pos w:val="beneathText"/>
          </w:footnotePr>
          <w:pgSz w:w="16838" w:h="11906" w:orient="landscape" w:code="9"/>
          <w:pgMar w:top="720" w:right="720" w:bottom="720" w:left="720" w:header="561" w:footer="561" w:gutter="0"/>
          <w:cols w:space="720"/>
          <w:docGrid w:linePitch="326"/>
        </w:sectPr>
      </w:pPr>
    </w:p>
    <w:p w14:paraId="293F9A7B"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08162F9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C4B3B"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0BC94150" w14:textId="77777777" w:rsidTr="007A2020">
        <w:trPr>
          <w:tblCellSpacing w:w="7" w:type="dxa"/>
          <w:jc w:val="center"/>
        </w:trPr>
        <w:tc>
          <w:tcPr>
            <w:tcW w:w="0" w:type="auto"/>
            <w:vAlign w:val="center"/>
          </w:tcPr>
          <w:p w14:paraId="7C4F0A0B"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7F41529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80B2C6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FB2228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5FE3BC6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3EC0BFE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38F9329"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60D37E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4257E1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D641466"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236F5C2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230235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42DB5914" w14:textId="77777777" w:rsidR="0038400D" w:rsidRPr="00B138F3" w:rsidRDefault="0038400D" w:rsidP="00B46D58">
      <w:pPr>
        <w:widowControl w:val="0"/>
        <w:spacing w:after="160"/>
        <w:ind w:firstLine="375"/>
        <w:rPr>
          <w:rFonts w:ascii="GHEA Grapalat" w:hAnsi="GHEA Grapalat"/>
          <w:iCs/>
        </w:rPr>
      </w:pPr>
    </w:p>
    <w:p w14:paraId="73F53BE1"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2071FAD"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656E9EC"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4F58AD71"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1802B66C"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3B1D161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65E452EE"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34E5C9E"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7043B8F1"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72593E47" w14:textId="77777777" w:rsidTr="00AB4EAB">
        <w:trPr>
          <w:jc w:val="center"/>
        </w:trPr>
        <w:tc>
          <w:tcPr>
            <w:tcW w:w="442" w:type="dxa"/>
            <w:vMerge w:val="restart"/>
            <w:shd w:val="clear" w:color="auto" w:fill="auto"/>
            <w:vAlign w:val="center"/>
          </w:tcPr>
          <w:p w14:paraId="711AE17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2F47D8E9"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D2D79DD" w14:textId="77777777" w:rsidTr="00AB4EAB">
        <w:trPr>
          <w:jc w:val="center"/>
        </w:trPr>
        <w:tc>
          <w:tcPr>
            <w:tcW w:w="442" w:type="dxa"/>
            <w:vMerge/>
            <w:shd w:val="clear" w:color="auto" w:fill="auto"/>
          </w:tcPr>
          <w:p w14:paraId="64B72F9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62AA83C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28D8EA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BA5989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ADAE9F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B4E62CD"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7931238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D446120" w14:textId="77777777" w:rsidTr="00AB4EAB">
        <w:trPr>
          <w:trHeight w:val="1105"/>
          <w:jc w:val="center"/>
        </w:trPr>
        <w:tc>
          <w:tcPr>
            <w:tcW w:w="442" w:type="dxa"/>
            <w:vMerge/>
            <w:tcBorders>
              <w:bottom w:val="single" w:sz="4" w:space="0" w:color="auto"/>
            </w:tcBorders>
            <w:shd w:val="clear" w:color="auto" w:fill="auto"/>
          </w:tcPr>
          <w:p w14:paraId="04A9028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62D3D16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314879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75A2E1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4A2B1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7085722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A7A69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5232B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14633F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F903A44" w14:textId="77777777" w:rsidTr="00AB4EAB">
        <w:trPr>
          <w:jc w:val="center"/>
        </w:trPr>
        <w:tc>
          <w:tcPr>
            <w:tcW w:w="442" w:type="dxa"/>
            <w:shd w:val="clear" w:color="auto" w:fill="auto"/>
            <w:vAlign w:val="center"/>
          </w:tcPr>
          <w:p w14:paraId="034ECCA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10E468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1BB4D9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3FA8BE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3DD6814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6929C31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022E20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3E932C2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F1123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B7D0B46" w14:textId="77777777" w:rsidTr="00AB4EAB">
        <w:trPr>
          <w:jc w:val="center"/>
        </w:trPr>
        <w:tc>
          <w:tcPr>
            <w:tcW w:w="442" w:type="dxa"/>
            <w:shd w:val="clear" w:color="auto" w:fill="auto"/>
          </w:tcPr>
          <w:p w14:paraId="1B1822B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7F7879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E18800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4CF512F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0E48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9DFE40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6D3B4E7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73ECD8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F5E9B6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17264723" w14:textId="77777777" w:rsidR="0038400D" w:rsidRPr="00B138F3" w:rsidRDefault="0038400D" w:rsidP="00B46D58">
      <w:pPr>
        <w:widowControl w:val="0"/>
        <w:spacing w:after="160"/>
        <w:ind w:firstLine="375"/>
        <w:jc w:val="both"/>
        <w:rPr>
          <w:rFonts w:ascii="GHEA Grapalat" w:hAnsi="GHEA Grapalat" w:cs="Arial"/>
          <w:iCs/>
          <w:lang w:val="en-US"/>
        </w:rPr>
      </w:pPr>
    </w:p>
    <w:p w14:paraId="3283C0DD"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038AAC24"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7A69B3DB" w14:textId="77777777" w:rsidTr="007A2020">
        <w:trPr>
          <w:trHeight w:val="266"/>
          <w:tblCellSpacing w:w="7" w:type="dxa"/>
          <w:jc w:val="center"/>
        </w:trPr>
        <w:tc>
          <w:tcPr>
            <w:tcW w:w="0" w:type="auto"/>
            <w:vAlign w:val="center"/>
          </w:tcPr>
          <w:p w14:paraId="79FA89F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1B8C8F7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251FF39F" w14:textId="77777777" w:rsidTr="007A2020">
        <w:trPr>
          <w:trHeight w:val="473"/>
          <w:tblCellSpacing w:w="7" w:type="dxa"/>
          <w:jc w:val="center"/>
        </w:trPr>
        <w:tc>
          <w:tcPr>
            <w:tcW w:w="0" w:type="auto"/>
            <w:vAlign w:val="center"/>
          </w:tcPr>
          <w:p w14:paraId="4425C5A7"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81C837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78ED3ADB"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3FF7EBDA"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418D09E0" w14:textId="77777777" w:rsidTr="007A2020">
        <w:trPr>
          <w:trHeight w:val="503"/>
          <w:tblCellSpacing w:w="7" w:type="dxa"/>
          <w:jc w:val="center"/>
        </w:trPr>
        <w:tc>
          <w:tcPr>
            <w:tcW w:w="0" w:type="auto"/>
            <w:vAlign w:val="center"/>
          </w:tcPr>
          <w:p w14:paraId="55D1E40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70264632"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075FE1F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046C15CD"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91C7C08" w14:textId="77777777" w:rsidTr="007A2020">
        <w:trPr>
          <w:trHeight w:val="281"/>
          <w:tblCellSpacing w:w="7" w:type="dxa"/>
          <w:jc w:val="center"/>
        </w:trPr>
        <w:tc>
          <w:tcPr>
            <w:tcW w:w="0" w:type="auto"/>
            <w:vAlign w:val="center"/>
          </w:tcPr>
          <w:p w14:paraId="5AC0BD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2F29292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4CF27F5" w14:textId="77777777" w:rsidR="00196F14" w:rsidRPr="00B138F3" w:rsidRDefault="00196F14" w:rsidP="00B46D58">
      <w:pPr>
        <w:widowControl w:val="0"/>
        <w:spacing w:after="160"/>
        <w:jc w:val="right"/>
        <w:rPr>
          <w:rFonts w:ascii="GHEA Grapalat" w:hAnsi="GHEA Grapalat" w:cs="Sylfaen"/>
          <w:b/>
        </w:rPr>
      </w:pPr>
    </w:p>
    <w:p w14:paraId="0A3CAECF"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550AF5A4"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207E887F"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147238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12B2FD7"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0D7024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37E4578"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6E3BB581"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03AEF673"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6A31527F"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0136BF3D"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2C532642"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0CEF7411"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59447718"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4F126C95"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299BDC8"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E73D00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0DC828C"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688F658"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F5F84B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ABB1D1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C006B25"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71B32AD"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73CE38"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6252CEF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758315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D6A51C4"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2CFA0A6" w14:textId="77777777" w:rsidR="00071D1C" w:rsidRPr="00B138F3" w:rsidRDefault="00071D1C" w:rsidP="00B46D58">
            <w:pPr>
              <w:widowControl w:val="0"/>
              <w:spacing w:after="120"/>
              <w:jc w:val="center"/>
              <w:rPr>
                <w:rFonts w:ascii="GHEA Grapalat" w:hAnsi="GHEA Grapalat" w:cs="Sylfaen"/>
                <w:sz w:val="20"/>
                <w:szCs w:val="20"/>
              </w:rPr>
            </w:pPr>
          </w:p>
        </w:tc>
      </w:tr>
    </w:tbl>
    <w:p w14:paraId="1DDB4263"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F8E8336"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194CB81D" w14:textId="77777777" w:rsidR="00B138F3" w:rsidRDefault="00B138F3" w:rsidP="00B138F3">
      <w:pPr>
        <w:rPr>
          <w:rFonts w:ascii="GHEA Grapalat" w:hAnsi="GHEA Grapalat"/>
        </w:rPr>
      </w:pPr>
      <w:r>
        <w:rPr>
          <w:rFonts w:ascii="GHEA Grapalat" w:hAnsi="GHEA Grapalat"/>
        </w:rPr>
        <w:t xml:space="preserve">                                                       </w:t>
      </w:r>
    </w:p>
    <w:p w14:paraId="2F3FF000"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2E70412"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56A1452F" w14:textId="77777777" w:rsidTr="007072C5">
        <w:tc>
          <w:tcPr>
            <w:tcW w:w="4450" w:type="dxa"/>
          </w:tcPr>
          <w:p w14:paraId="3393F8BD"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EBA281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03E810D1"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78D9D540"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59F3A38C" w14:textId="77777777" w:rsidTr="00E22E51">
        <w:trPr>
          <w:tblCellSpacing w:w="7" w:type="dxa"/>
          <w:jc w:val="center"/>
        </w:trPr>
        <w:tc>
          <w:tcPr>
            <w:tcW w:w="0" w:type="auto"/>
            <w:vAlign w:val="center"/>
          </w:tcPr>
          <w:p w14:paraId="57D6E25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9B651F6"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2733E36"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A264A0C"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17DAB8DB" w14:textId="77777777" w:rsidTr="00E22E51">
        <w:trPr>
          <w:tblCellSpacing w:w="7" w:type="dxa"/>
          <w:jc w:val="center"/>
        </w:trPr>
        <w:tc>
          <w:tcPr>
            <w:tcW w:w="0" w:type="auto"/>
            <w:vAlign w:val="center"/>
          </w:tcPr>
          <w:p w14:paraId="72D60EF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190A1E03"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42E16C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72BD6C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CF25E02"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9DE4E" w14:textId="77777777" w:rsidR="005F33BC" w:rsidRDefault="005F33BC">
      <w:r>
        <w:separator/>
      </w:r>
    </w:p>
  </w:endnote>
  <w:endnote w:type="continuationSeparator" w:id="0">
    <w:p w14:paraId="466FD36B" w14:textId="77777777" w:rsidR="005F33BC" w:rsidRDefault="005F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203" w:usb1="00000000" w:usb2="00000000" w:usb3="00000000" w:csb0="00000005"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mbria"/>
    <w:panose1 w:val="00000000000000000000"/>
    <w:charset w:val="00"/>
    <w:family w:val="roman"/>
    <w:notTrueType/>
    <w:pitch w:val="default"/>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4D8C5008" w14:textId="55A4190B"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6482D">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BD263" w14:textId="77777777" w:rsidR="005F33BC" w:rsidRDefault="005F33BC">
      <w:r>
        <w:separator/>
      </w:r>
    </w:p>
  </w:footnote>
  <w:footnote w:type="continuationSeparator" w:id="0">
    <w:p w14:paraId="3962A84D" w14:textId="77777777" w:rsidR="005F33BC" w:rsidRDefault="005F33BC">
      <w:r>
        <w:continuationSeparator/>
      </w:r>
    </w:p>
  </w:footnote>
  <w:footnote w:id="1">
    <w:p w14:paraId="79F8AB1F"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3C9B733"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C8611F1"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E6B3267"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317969F8"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9E30CB0"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366A7B41"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2E0732BF" w14:textId="77777777" w:rsidR="006D2CDF" w:rsidRPr="0034222E" w:rsidDel="00932115" w:rsidRDefault="006D2CDF" w:rsidP="00AF1F59">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4">
    <w:p w14:paraId="6532A3D3" w14:textId="77777777"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2C3B8B5" w14:textId="77777777" w:rsidR="006D2CDF" w:rsidRPr="000811C1" w:rsidRDefault="006D2CDF">
      <w:pPr>
        <w:pStyle w:val="af2"/>
        <w:rPr>
          <w:rFonts w:asciiTheme="minorHAnsi" w:hAnsiTheme="minorHAnsi"/>
        </w:rPr>
      </w:pPr>
    </w:p>
  </w:footnote>
  <w:footnote w:id="5">
    <w:p w14:paraId="0991D68B"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3AE03D5B"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79EA200" w14:textId="77777777" w:rsidR="006D2CDF" w:rsidRPr="000811C1" w:rsidRDefault="006D2CDF">
      <w:pPr>
        <w:pStyle w:val="af2"/>
        <w:rPr>
          <w:lang w:val="af-ZA"/>
        </w:rPr>
      </w:pPr>
    </w:p>
  </w:footnote>
  <w:footnote w:id="7">
    <w:p w14:paraId="2BB9C0F4" w14:textId="77777777" w:rsidR="006D2CDF" w:rsidRDefault="006D2CDF" w:rsidP="00636142">
      <w:pPr>
        <w:pStyle w:val="af2"/>
        <w:jc w:val="both"/>
        <w:rPr>
          <w:rFonts w:ascii="GHEA Grapalat" w:hAnsi="GHEA Grapalat"/>
          <w:i/>
          <w:lang w:val="hy-AM"/>
        </w:rPr>
      </w:pPr>
    </w:p>
    <w:p w14:paraId="102C1A26"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06F3DE8D"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4AD8A48"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09EDBCD" w14:textId="77777777" w:rsidR="006D2CDF" w:rsidRPr="0092041F" w:rsidRDefault="006D2CDF" w:rsidP="00C67FAB">
      <w:pPr>
        <w:pStyle w:val="af2"/>
        <w:jc w:val="both"/>
        <w:rPr>
          <w:rFonts w:ascii="GHEA Grapalat" w:hAnsi="GHEA Grapalat"/>
          <w:i/>
        </w:rPr>
      </w:pPr>
    </w:p>
  </w:footnote>
  <w:footnote w:id="8">
    <w:p w14:paraId="096313AE"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38F6A346"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8E27C95" w14:textId="77777777" w:rsidR="006D2CDF" w:rsidRPr="000811C1" w:rsidRDefault="006D2CDF" w:rsidP="0027573B">
      <w:pPr>
        <w:pStyle w:val="af2"/>
        <w:rPr>
          <w:rFonts w:ascii="Sylfaen" w:hAnsi="Sylfaen"/>
          <w:sz w:val="18"/>
          <w:szCs w:val="18"/>
        </w:rPr>
      </w:pPr>
    </w:p>
  </w:footnote>
  <w:footnote w:id="10">
    <w:p w14:paraId="53D25D42"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485093DA"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2F61ACF3" w14:textId="77777777"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134A8F6" w14:textId="77777777" w:rsidR="006D2CDF" w:rsidRDefault="006D2CDF" w:rsidP="006B3E56">
      <w:pPr>
        <w:jc w:val="both"/>
      </w:pPr>
    </w:p>
    <w:p w14:paraId="6C42D888"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B79BA36"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7E99D87"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84D442D" w14:textId="77777777" w:rsidR="006D2CDF" w:rsidRDefault="006D2CDF" w:rsidP="00637230">
      <w:pPr>
        <w:jc w:val="both"/>
        <w:rPr>
          <w:rFonts w:asciiTheme="minorHAnsi" w:hAnsiTheme="minorHAnsi"/>
          <w:lang w:val="af-ZA"/>
        </w:rPr>
      </w:pPr>
    </w:p>
  </w:footnote>
  <w:footnote w:id="13">
    <w:p w14:paraId="173D16B1"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1D9C3B73" w14:textId="77777777" w:rsidR="006D2CDF" w:rsidRPr="00DC619D" w:rsidRDefault="006D2CD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0DA178A2"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69D87C4" w14:textId="77777777" w:rsidR="006D2CDF" w:rsidRPr="00D3436F" w:rsidRDefault="006D2CDF">
      <w:pPr>
        <w:pStyle w:val="af2"/>
        <w:rPr>
          <w:lang w:val="es-ES"/>
        </w:rPr>
      </w:pPr>
    </w:p>
  </w:footnote>
  <w:footnote w:id="16">
    <w:p w14:paraId="646E246C" w14:textId="77777777" w:rsidR="006D2CDF" w:rsidRPr="00DC0B85" w:rsidRDefault="006D2CD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r w:rsidR="00DC0B85" w:rsidRPr="00DC0B85">
        <w:rPr>
          <w:rFonts w:ascii="GHEA Grapalat" w:hAnsi="GHEA Grapalat"/>
          <w:i/>
        </w:rPr>
        <w:t>.</w:t>
      </w:r>
    </w:p>
    <w:p w14:paraId="7078223E" w14:textId="77777777" w:rsidR="00DC0B85" w:rsidRPr="00B138F3" w:rsidRDefault="00DC0B85"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4BC68AA6" w14:textId="77777777" w:rsidR="00DC0B85" w:rsidRPr="00DC0B85" w:rsidRDefault="00DC0B85" w:rsidP="00DC0B85">
      <w:pPr>
        <w:pStyle w:val="af2"/>
        <w:ind w:right="-286" w:firstLine="567"/>
      </w:pPr>
    </w:p>
  </w:footnote>
  <w:footnote w:id="17">
    <w:p w14:paraId="1AC1F253" w14:textId="77777777" w:rsidR="006D2CDF" w:rsidRPr="00217344" w:rsidRDefault="006D2CD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1D7A22D6" w14:textId="77777777" w:rsidR="006D2CDF" w:rsidRPr="00217344" w:rsidRDefault="006D2CDF"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7197268F"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EAF2C57" w14:textId="77777777" w:rsidR="006D2CDF" w:rsidRPr="008842CE" w:rsidRDefault="006D2CDF" w:rsidP="003D2FE2">
      <w:pPr>
        <w:pStyle w:val="af2"/>
        <w:jc w:val="both"/>
        <w:rPr>
          <w:rFonts w:ascii="GHEA Grapalat" w:hAnsi="GHEA Grapalat"/>
        </w:rPr>
      </w:pPr>
    </w:p>
  </w:footnote>
  <w:footnote w:id="20">
    <w:p w14:paraId="3144F121" w14:textId="77777777" w:rsidR="006D2CDF" w:rsidRPr="008842CE" w:rsidRDefault="006D2CDF" w:rsidP="003D2FE2">
      <w:pPr>
        <w:pStyle w:val="af2"/>
        <w:jc w:val="both"/>
      </w:pPr>
    </w:p>
  </w:footnote>
  <w:footnote w:id="21">
    <w:p w14:paraId="3CE34B91" w14:textId="77777777" w:rsidR="006D2CDF" w:rsidRPr="00217344" w:rsidRDefault="006D2CD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76D6C593"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86698AE" w14:textId="77777777" w:rsidR="006D2CDF" w:rsidRPr="008842CE" w:rsidRDefault="006D2CDF" w:rsidP="000A214C">
      <w:pPr>
        <w:pStyle w:val="af2"/>
        <w:jc w:val="both"/>
        <w:rPr>
          <w:rFonts w:ascii="GHEA Grapalat" w:hAnsi="GHEA Grapalat"/>
        </w:rPr>
      </w:pPr>
    </w:p>
  </w:footnote>
  <w:footnote w:id="23">
    <w:p w14:paraId="02FC23DB" w14:textId="77777777" w:rsidR="006D2CDF" w:rsidRPr="008842CE" w:rsidRDefault="006D2CDF" w:rsidP="000A214C">
      <w:pPr>
        <w:pStyle w:val="af2"/>
        <w:jc w:val="both"/>
      </w:pPr>
    </w:p>
  </w:footnote>
  <w:footnote w:id="24">
    <w:p w14:paraId="1DF83777" w14:textId="77777777" w:rsidR="006D2CDF" w:rsidRPr="00217344" w:rsidRDefault="006D2CDF"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56749ED5"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52FE309D" w14:textId="77777777" w:rsidR="006D2CDF" w:rsidRDefault="006D2CDF"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C9BCBB3" w14:textId="77777777" w:rsidR="006D2CDF" w:rsidRPr="00F21C0D" w:rsidRDefault="006D2CDF" w:rsidP="00D3436F">
      <w:pPr>
        <w:pStyle w:val="af2"/>
        <w:widowControl w:val="0"/>
        <w:jc w:val="both"/>
        <w:rPr>
          <w:lang w:val="hy-AM"/>
        </w:rPr>
      </w:pPr>
    </w:p>
  </w:footnote>
  <w:footnote w:id="27">
    <w:p w14:paraId="7FE29BF7"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386625E" w14:textId="77777777" w:rsidR="006D2CDF" w:rsidRDefault="006D2CDF" w:rsidP="005E52ED">
      <w:pPr>
        <w:pStyle w:val="af2"/>
        <w:widowControl w:val="0"/>
        <w:jc w:val="both"/>
        <w:rPr>
          <w:rFonts w:ascii="GHEA Grapalat" w:hAnsi="GHEA Grapalat"/>
          <w:i/>
        </w:rPr>
      </w:pPr>
    </w:p>
    <w:p w14:paraId="457891EE" w14:textId="77777777" w:rsidR="006D2CDF" w:rsidRDefault="006D2CDF" w:rsidP="005E52ED">
      <w:pPr>
        <w:pStyle w:val="af2"/>
        <w:widowControl w:val="0"/>
        <w:jc w:val="both"/>
        <w:rPr>
          <w:rFonts w:ascii="GHEA Grapalat" w:hAnsi="GHEA Grapalat"/>
          <w:i/>
        </w:rPr>
      </w:pPr>
    </w:p>
    <w:p w14:paraId="3D8332E0"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D4385ED" w14:textId="77777777" w:rsidR="006D2CDF" w:rsidRPr="00D3436F" w:rsidRDefault="006D2CDF">
      <w:pPr>
        <w:pStyle w:val="af2"/>
        <w:rPr>
          <w:lang w:val="hy-AM"/>
        </w:rPr>
      </w:pPr>
    </w:p>
  </w:footnote>
  <w:footnote w:id="28">
    <w:p w14:paraId="5275CB09"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FAEE84"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349CF40D" w14:textId="77777777" w:rsidR="006D2CDF" w:rsidRPr="00D3436F" w:rsidRDefault="006D2CDF">
      <w:pPr>
        <w:pStyle w:val="af2"/>
        <w:rPr>
          <w:lang w:val="hy-AM"/>
        </w:rPr>
      </w:pPr>
    </w:p>
  </w:footnote>
  <w:footnote w:id="29">
    <w:p w14:paraId="044B761C"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DFECC6A"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2F4D9D9" w14:textId="77777777" w:rsidR="006D2CDF" w:rsidRPr="00D3436F" w:rsidRDefault="006D2CDF">
      <w:pPr>
        <w:pStyle w:val="af2"/>
        <w:rPr>
          <w:lang w:val="hy-AM"/>
        </w:rPr>
      </w:pPr>
    </w:p>
  </w:footnote>
  <w:footnote w:id="30">
    <w:p w14:paraId="56561D6B"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40B36591" w14:textId="77777777" w:rsidR="006D2CDF" w:rsidRPr="00D3436F" w:rsidRDefault="006D2CDF">
      <w:pPr>
        <w:pStyle w:val="af2"/>
        <w:rPr>
          <w:lang w:val="hy-AM"/>
        </w:rPr>
      </w:pPr>
    </w:p>
  </w:footnote>
  <w:footnote w:id="31">
    <w:p w14:paraId="3D4C4165"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14:paraId="317591BD"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664D588" w14:textId="77777777" w:rsidR="006D2CDF" w:rsidRPr="00D3436F" w:rsidRDefault="006D2CDF">
      <w:pPr>
        <w:pStyle w:val="af2"/>
        <w:rPr>
          <w:lang w:val="hy-AM"/>
        </w:rPr>
      </w:pPr>
    </w:p>
  </w:footnote>
  <w:footnote w:id="33">
    <w:p w14:paraId="65607C06" w14:textId="77777777" w:rsidR="006D2CDF" w:rsidRPr="008842CE" w:rsidRDefault="006D2CDF"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4182E62B" w14:textId="77777777" w:rsidR="006D2CDF" w:rsidRPr="008842CE" w:rsidRDefault="006D2CDF"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55C4E05A" w14:textId="77777777" w:rsidR="006D2CDF" w:rsidRPr="00D3436F" w:rsidRDefault="006D2CDF">
      <w:pPr>
        <w:pStyle w:val="af2"/>
        <w:rPr>
          <w:lang w:val="hy-AM"/>
        </w:rPr>
      </w:pPr>
    </w:p>
  </w:footnote>
  <w:footnote w:id="34">
    <w:p w14:paraId="7CDFC9A3"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14:paraId="30477677" w14:textId="77777777"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88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622"/>
    <w:rsid w:val="000A0ABF"/>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51C"/>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16A"/>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4F77"/>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44"/>
    <w:rsid w:val="0037177E"/>
    <w:rsid w:val="003717D2"/>
    <w:rsid w:val="00371CF8"/>
    <w:rsid w:val="003720AB"/>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6EE"/>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603"/>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4FDF"/>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0BC"/>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87A7D"/>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626"/>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29B"/>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6EE7"/>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33BC"/>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6EB6"/>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2F5"/>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024"/>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333"/>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B5D"/>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B7B5E"/>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28"/>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2D2"/>
    <w:rsid w:val="00884822"/>
    <w:rsid w:val="00884B46"/>
    <w:rsid w:val="00886035"/>
    <w:rsid w:val="008860B6"/>
    <w:rsid w:val="008869EB"/>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C763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2EB"/>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09D"/>
    <w:rsid w:val="0093460D"/>
    <w:rsid w:val="00934B33"/>
    <w:rsid w:val="00934FCC"/>
    <w:rsid w:val="00935003"/>
    <w:rsid w:val="009354D8"/>
    <w:rsid w:val="0093569A"/>
    <w:rsid w:val="00936000"/>
    <w:rsid w:val="0093610F"/>
    <w:rsid w:val="009365B5"/>
    <w:rsid w:val="00936899"/>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06F4"/>
    <w:rsid w:val="0095176C"/>
    <w:rsid w:val="0095199F"/>
    <w:rsid w:val="00951CE5"/>
    <w:rsid w:val="00952531"/>
    <w:rsid w:val="00953ADF"/>
    <w:rsid w:val="00953F12"/>
    <w:rsid w:val="00954425"/>
    <w:rsid w:val="009548D2"/>
    <w:rsid w:val="00954C8E"/>
    <w:rsid w:val="00955135"/>
    <w:rsid w:val="0095568D"/>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3EB9"/>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5A9E"/>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85"/>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0B6"/>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497C"/>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3D52"/>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E34"/>
    <w:rsid w:val="00C024D3"/>
    <w:rsid w:val="00C029B6"/>
    <w:rsid w:val="00C03283"/>
    <w:rsid w:val="00C03431"/>
    <w:rsid w:val="00C03E1D"/>
    <w:rsid w:val="00C0413D"/>
    <w:rsid w:val="00C04176"/>
    <w:rsid w:val="00C061CB"/>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2E7"/>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BC5"/>
    <w:rsid w:val="00CF0D0D"/>
    <w:rsid w:val="00CF1653"/>
    <w:rsid w:val="00CF1742"/>
    <w:rsid w:val="00CF1966"/>
    <w:rsid w:val="00CF2304"/>
    <w:rsid w:val="00CF2692"/>
    <w:rsid w:val="00CF34D0"/>
    <w:rsid w:val="00CF34DE"/>
    <w:rsid w:val="00CF3B1A"/>
    <w:rsid w:val="00CF6D51"/>
    <w:rsid w:val="00CF7801"/>
    <w:rsid w:val="00CF7A4E"/>
    <w:rsid w:val="00CF7B77"/>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3C8D"/>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82D"/>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8BD"/>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340"/>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06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55AE"/>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3F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194"/>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E7D5E"/>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66489"/>
  <w15:docId w15:val="{24B3D1AA-D21F-4E24-BCBD-FB5B05AB1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styleId="aff4">
    <w:name w:val="Book Title"/>
    <w:basedOn w:val="a0"/>
    <w:uiPriority w:val="33"/>
    <w:qFormat/>
    <w:rsid w:val="009C5A9E"/>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6300112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929463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0246080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8251746">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5202325">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830251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kentrongnumner@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D1DBD-6014-42AF-8941-8BB6FB376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TotalTime>
  <Pages>97</Pages>
  <Words>24062</Words>
  <Characters>137160</Characters>
  <Application>Microsoft Office Word</Application>
  <DocSecurity>0</DocSecurity>
  <Lines>1143</Lines>
  <Paragraphs>321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160901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1224</cp:revision>
  <cp:lastPrinted>2018-02-16T07:12:00Z</cp:lastPrinted>
  <dcterms:created xsi:type="dcterms:W3CDTF">2019-10-28T07:04:00Z</dcterms:created>
  <dcterms:modified xsi:type="dcterms:W3CDTF">2026-02-03T20:22:00Z</dcterms:modified>
</cp:coreProperties>
</file>